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5828E" w14:textId="384ECE59" w:rsidR="00422B79" w:rsidRDefault="00422B79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3"/>
      </w:tblGrid>
      <w:tr w:rsidR="00411A52" w:rsidRPr="00AB3BE5" w14:paraId="54CA4037" w14:textId="77777777" w:rsidTr="005933C2">
        <w:tc>
          <w:tcPr>
            <w:tcW w:w="10763" w:type="dxa"/>
          </w:tcPr>
          <w:p w14:paraId="09923CF9" w14:textId="77777777" w:rsidR="00411A52" w:rsidRPr="00AB3BE5" w:rsidRDefault="00411A52" w:rsidP="00411A52">
            <w:pPr>
              <w:pStyle w:val="a3"/>
              <w:jc w:val="center"/>
              <w:rPr>
                <w:rFonts w:ascii="Times New Roman CYR" w:hAnsi="Times New Roman CYR"/>
                <w:b/>
                <w:i/>
              </w:rPr>
            </w:pPr>
            <w:r w:rsidRPr="00AB3BE5">
              <w:rPr>
                <w:rFonts w:ascii="Times New Roman CYR" w:hAnsi="Times New Roman CYR"/>
                <w:b/>
                <w:i/>
              </w:rPr>
              <w:t>Акционерное общество «Специализированный регистратор - Держатель реестров акционеров</w:t>
            </w:r>
          </w:p>
          <w:p w14:paraId="29AC5F21" w14:textId="5EB170BA" w:rsidR="00411A52" w:rsidRPr="00AB3BE5" w:rsidRDefault="00411A52" w:rsidP="00411A52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b/>
                <w:i/>
              </w:rPr>
              <w:t>газовой промышленности» (АО «ДРАГА</w:t>
            </w:r>
            <w:proofErr w:type="gramStart"/>
            <w:r w:rsidRPr="00AB3BE5">
              <w:rPr>
                <w:b/>
                <w:i/>
              </w:rPr>
              <w:t>»)</w:t>
            </w:r>
            <w:r w:rsidRPr="00AB3BE5">
              <w:t xml:space="preserve">   </w:t>
            </w:r>
            <w:proofErr w:type="gramEnd"/>
            <w:r w:rsidRPr="00AB3BE5">
              <w:t xml:space="preserve">                                  </w:t>
            </w:r>
            <w:r w:rsidRPr="00AB3BE5">
              <w:rPr>
                <w:i/>
                <w:sz w:val="16"/>
                <w:szCs w:val="16"/>
              </w:rPr>
              <w:t xml:space="preserve">      Форма № АН-5</w:t>
            </w:r>
          </w:p>
        </w:tc>
      </w:tr>
    </w:tbl>
    <w:p w14:paraId="424F00A0" w14:textId="71514E59" w:rsidR="00411A52" w:rsidRPr="00AB3BE5" w:rsidRDefault="00411A52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681"/>
        <w:gridCol w:w="2977"/>
        <w:gridCol w:w="4105"/>
      </w:tblGrid>
      <w:tr w:rsidR="00411A52" w:rsidRPr="00AB3BE5" w14:paraId="2907C3EB" w14:textId="77777777" w:rsidTr="00DF5B69">
        <w:tc>
          <w:tcPr>
            <w:tcW w:w="10763" w:type="dxa"/>
            <w:gridSpan w:val="3"/>
          </w:tcPr>
          <w:p w14:paraId="7DEA8546" w14:textId="5D6CD48C" w:rsidR="00411A52" w:rsidRPr="00604DE3" w:rsidRDefault="00411A52" w:rsidP="00411A5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04DE3">
              <w:rPr>
                <w:rFonts w:ascii="Arial" w:hAnsi="Arial" w:cs="Arial"/>
                <w:b/>
                <w:sz w:val="16"/>
                <w:szCs w:val="16"/>
              </w:rPr>
              <w:t>Служебные отметки</w:t>
            </w:r>
          </w:p>
        </w:tc>
      </w:tr>
      <w:tr w:rsidR="00604DE3" w:rsidRPr="00AB3BE5" w14:paraId="3851D95C" w14:textId="77777777" w:rsidTr="00604DE3">
        <w:tc>
          <w:tcPr>
            <w:tcW w:w="3681" w:type="dxa"/>
          </w:tcPr>
          <w:p w14:paraId="0C0C3DB5" w14:textId="6CE7D88B" w:rsidR="00604DE3" w:rsidRPr="00AB3BE5" w:rsidRDefault="00604DE3" w:rsidP="00604DE3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Регистратора о приеме документов</w:t>
            </w:r>
          </w:p>
        </w:tc>
        <w:tc>
          <w:tcPr>
            <w:tcW w:w="7082" w:type="dxa"/>
            <w:gridSpan w:val="2"/>
          </w:tcPr>
          <w:p w14:paraId="653EE130" w14:textId="30AE43ED" w:rsidR="00604DE3" w:rsidRPr="00604DE3" w:rsidRDefault="00604DE3" w:rsidP="00604DE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04DE3">
              <w:rPr>
                <w:rFonts w:ascii="Arial" w:hAnsi="Arial" w:cs="Arial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604DE3" w:rsidRPr="00AB3BE5" w14:paraId="327C1968" w14:textId="77777777" w:rsidTr="00604DE3">
        <w:tc>
          <w:tcPr>
            <w:tcW w:w="3681" w:type="dxa"/>
          </w:tcPr>
          <w:p w14:paraId="759686B0" w14:textId="5044E288" w:rsidR="00604DE3" w:rsidRPr="00AB3BE5" w:rsidRDefault="00604DE3" w:rsidP="00604DE3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A16F48">
              <w:rPr>
                <w:rFonts w:ascii="Arial" w:hAnsi="Arial" w:cs="Arial"/>
                <w:sz w:val="16"/>
                <w:szCs w:val="16"/>
                <w:lang w:val="en-US"/>
              </w:rPr>
              <w:t>Вх</w:t>
            </w:r>
            <w:proofErr w:type="spellEnd"/>
            <w:r w:rsidRPr="00A16F48">
              <w:rPr>
                <w:rFonts w:ascii="Arial" w:hAnsi="Arial" w:cs="Arial"/>
                <w:sz w:val="16"/>
                <w:szCs w:val="16"/>
              </w:rPr>
              <w:t xml:space="preserve">. № </w:t>
            </w:r>
          </w:p>
        </w:tc>
        <w:tc>
          <w:tcPr>
            <w:tcW w:w="2977" w:type="dxa"/>
          </w:tcPr>
          <w:p w14:paraId="2ABA0B38" w14:textId="2870B803" w:rsidR="00604DE3" w:rsidRPr="00604DE3" w:rsidRDefault="00604DE3" w:rsidP="00604DE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04DE3">
              <w:rPr>
                <w:rFonts w:ascii="Arial" w:hAnsi="Arial" w:cs="Arial"/>
                <w:sz w:val="16"/>
                <w:szCs w:val="16"/>
              </w:rPr>
              <w:t xml:space="preserve">Исх.№/№ операции </w:t>
            </w:r>
          </w:p>
        </w:tc>
        <w:tc>
          <w:tcPr>
            <w:tcW w:w="4105" w:type="dxa"/>
          </w:tcPr>
          <w:p w14:paraId="3E4D31CB" w14:textId="5AEA0470" w:rsidR="00604DE3" w:rsidRPr="00AB3BE5" w:rsidRDefault="00604DE3" w:rsidP="00604DE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04DE3" w:rsidRPr="00AB3BE5" w14:paraId="2C2D1A5C" w14:textId="77777777" w:rsidTr="00604DE3">
        <w:tc>
          <w:tcPr>
            <w:tcW w:w="3681" w:type="dxa"/>
          </w:tcPr>
          <w:p w14:paraId="11E986B3" w14:textId="6267543D" w:rsidR="00604DE3" w:rsidRPr="00AB3BE5" w:rsidRDefault="00604DE3" w:rsidP="00604DE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16F48">
              <w:rPr>
                <w:rFonts w:ascii="Arial" w:hAnsi="Arial" w:cs="Arial"/>
                <w:sz w:val="16"/>
                <w:szCs w:val="16"/>
              </w:rPr>
              <w:t xml:space="preserve">Дата </w:t>
            </w:r>
          </w:p>
        </w:tc>
        <w:tc>
          <w:tcPr>
            <w:tcW w:w="2977" w:type="dxa"/>
          </w:tcPr>
          <w:p w14:paraId="46E14AFB" w14:textId="07500790" w:rsidR="00604DE3" w:rsidRPr="00604DE3" w:rsidRDefault="00604DE3" w:rsidP="00604DE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04DE3">
              <w:rPr>
                <w:rFonts w:ascii="Arial" w:hAnsi="Arial" w:cs="Arial"/>
                <w:sz w:val="16"/>
                <w:szCs w:val="16"/>
              </w:rPr>
              <w:t xml:space="preserve">Дата </w:t>
            </w:r>
          </w:p>
        </w:tc>
        <w:tc>
          <w:tcPr>
            <w:tcW w:w="4105" w:type="dxa"/>
          </w:tcPr>
          <w:p w14:paraId="4C0663BD" w14:textId="5EB9169A" w:rsidR="00604DE3" w:rsidRPr="00AB3BE5" w:rsidRDefault="00604DE3" w:rsidP="00604DE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04DE3" w:rsidRPr="00AB3BE5" w14:paraId="097BEFEC" w14:textId="77777777" w:rsidTr="00604DE3">
        <w:tc>
          <w:tcPr>
            <w:tcW w:w="3681" w:type="dxa"/>
          </w:tcPr>
          <w:p w14:paraId="476C75B6" w14:textId="72C2938B" w:rsidR="00604DE3" w:rsidRPr="00AB3BE5" w:rsidRDefault="00604DE3" w:rsidP="00604DE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16F48">
              <w:rPr>
                <w:rFonts w:ascii="Arial" w:hAnsi="Arial" w:cs="Arial"/>
                <w:sz w:val="16"/>
                <w:szCs w:val="16"/>
              </w:rPr>
              <w:t xml:space="preserve"> Ф.И.О.</w:t>
            </w:r>
          </w:p>
        </w:tc>
        <w:tc>
          <w:tcPr>
            <w:tcW w:w="2977" w:type="dxa"/>
          </w:tcPr>
          <w:p w14:paraId="26ECB45D" w14:textId="243EC2D5" w:rsidR="00604DE3" w:rsidRPr="00604DE3" w:rsidRDefault="00604DE3" w:rsidP="00604DE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04DE3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4105" w:type="dxa"/>
          </w:tcPr>
          <w:p w14:paraId="61D0272E" w14:textId="7DA4EA95" w:rsidR="00604DE3" w:rsidRPr="00AB3BE5" w:rsidRDefault="00604DE3" w:rsidP="00604DE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5737A890" w14:textId="0D4A7C73" w:rsidR="00411A52" w:rsidRPr="00AB3BE5" w:rsidRDefault="00411A52" w:rsidP="006F1D8F">
      <w:pPr>
        <w:rPr>
          <w:rFonts w:ascii="Arial" w:hAnsi="Arial" w:cs="Arial"/>
          <w:b/>
          <w:sz w:val="16"/>
          <w:szCs w:val="16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02"/>
        <w:gridCol w:w="2268"/>
        <w:gridCol w:w="5093"/>
      </w:tblGrid>
      <w:tr w:rsidR="00784BA9" w:rsidRPr="00AB3BE5" w14:paraId="757600F2" w14:textId="77777777" w:rsidTr="00604DE3">
        <w:trPr>
          <w:trHeight w:val="227"/>
        </w:trPr>
        <w:tc>
          <w:tcPr>
            <w:tcW w:w="10763" w:type="dxa"/>
            <w:gridSpan w:val="3"/>
          </w:tcPr>
          <w:p w14:paraId="26640356" w14:textId="77777777" w:rsidR="00784BA9" w:rsidRPr="00604DE3" w:rsidRDefault="00784BA9" w:rsidP="00784BA9">
            <w:pPr>
              <w:jc w:val="center"/>
              <w:rPr>
                <w:rFonts w:ascii="Arial" w:hAnsi="Arial" w:cs="Arial"/>
                <w:b/>
              </w:rPr>
            </w:pPr>
            <w:r w:rsidRPr="00604DE3">
              <w:rPr>
                <w:rFonts w:ascii="Arial" w:hAnsi="Arial" w:cs="Arial"/>
                <w:b/>
              </w:rPr>
              <w:t>ЗАЯВЛЕНИЕ ОБ ОТКРЫТИИ ЛИЦЕВОГО СЧЕТА</w:t>
            </w:r>
          </w:p>
          <w:p w14:paraId="5FD47AC0" w14:textId="65E0C76B" w:rsidR="00784BA9" w:rsidRPr="00AB3BE5" w:rsidRDefault="00784BA9" w:rsidP="00A244F0">
            <w:pPr>
              <w:spacing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(не заполняется при открытии лицевого счета в случае размещения ценных бумаг при реорганизации)</w:t>
            </w:r>
          </w:p>
        </w:tc>
      </w:tr>
      <w:tr w:rsidR="00784BA9" w:rsidRPr="00AB3BE5" w14:paraId="41C965D2" w14:textId="77777777" w:rsidTr="00604DE3">
        <w:trPr>
          <w:trHeight w:val="227"/>
        </w:trPr>
        <w:tc>
          <w:tcPr>
            <w:tcW w:w="3402" w:type="dxa"/>
            <w:vAlign w:val="center"/>
          </w:tcPr>
          <w:p w14:paraId="4B0F4504" w14:textId="4E08C6BA" w:rsidR="00784BA9" w:rsidRPr="00AB3BE5" w:rsidRDefault="00784BA9" w:rsidP="00784BA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Настоящим прошу</w:t>
            </w:r>
            <w:r w:rsidRPr="00AB3BE5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>открыть:</w:t>
            </w:r>
          </w:p>
        </w:tc>
        <w:tc>
          <w:tcPr>
            <w:tcW w:w="2268" w:type="dxa"/>
            <w:vAlign w:val="center"/>
          </w:tcPr>
          <w:p w14:paraId="23D78318" w14:textId="3A012912" w:rsidR="00784BA9" w:rsidRPr="00AB3BE5" w:rsidRDefault="00784BA9" w:rsidP="00D0147F">
            <w:pPr>
              <w:ind w:left="251" w:hanging="251"/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6F"/>
            </w:r>
            <w:r w:rsidR="008254ED" w:rsidRPr="00AB3BE5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>лицевой счет</w:t>
            </w:r>
            <w:r w:rsidR="008254ED" w:rsidRPr="00AB3B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>владельца</w:t>
            </w:r>
          </w:p>
        </w:tc>
        <w:tc>
          <w:tcPr>
            <w:tcW w:w="5093" w:type="dxa"/>
          </w:tcPr>
          <w:p w14:paraId="34F31955" w14:textId="77777777" w:rsidR="000C61F5" w:rsidRDefault="00784BA9" w:rsidP="00784BA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лицевой счет владельца для учета </w:t>
            </w:r>
          </w:p>
          <w:p w14:paraId="25F58779" w14:textId="71070260" w:rsidR="00784BA9" w:rsidRPr="00AB3BE5" w:rsidRDefault="00784BA9" w:rsidP="00784BA9">
            <w:pPr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общей долевой собственности</w:t>
            </w:r>
            <w:r w:rsidR="000C61F5">
              <w:rPr>
                <w:rFonts w:ascii="Arial" w:hAnsi="Arial" w:cs="Arial"/>
                <w:b/>
                <w:sz w:val="16"/>
                <w:szCs w:val="16"/>
              </w:rPr>
              <w:t xml:space="preserve"> (ОДС)</w:t>
            </w:r>
          </w:p>
          <w:p w14:paraId="5D452C82" w14:textId="2F04AA5A" w:rsidR="00784BA9" w:rsidRPr="00AB3BE5" w:rsidRDefault="00784BA9" w:rsidP="00784BA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D94FCF9" w14:textId="7840100B" w:rsidR="00411A52" w:rsidRDefault="00411A52" w:rsidP="006F1D8F">
      <w:pPr>
        <w:rPr>
          <w:rFonts w:ascii="Arial" w:hAnsi="Arial" w:cs="Arial"/>
          <w:b/>
          <w:sz w:val="8"/>
          <w:szCs w:val="8"/>
        </w:rPr>
      </w:pPr>
    </w:p>
    <w:p w14:paraId="4CB47AE2" w14:textId="77777777" w:rsidR="00604DE3" w:rsidRPr="00AB3BE5" w:rsidRDefault="00604DE3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47"/>
        <w:gridCol w:w="4824"/>
        <w:gridCol w:w="3392"/>
      </w:tblGrid>
      <w:tr w:rsidR="00A244F0" w:rsidRPr="00AB3BE5" w14:paraId="1267B00A" w14:textId="77777777" w:rsidTr="00DF5B69">
        <w:tc>
          <w:tcPr>
            <w:tcW w:w="10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A5D8" w14:textId="77777777" w:rsidR="00A244F0" w:rsidRPr="00AB3BE5" w:rsidRDefault="00A244F0" w:rsidP="00A244F0">
            <w:pPr>
              <w:spacing w:before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3BE5">
              <w:rPr>
                <w:rFonts w:ascii="Arial" w:hAnsi="Arial" w:cs="Arial"/>
                <w:b/>
                <w:sz w:val="22"/>
                <w:szCs w:val="22"/>
                <w:u w:val="single"/>
              </w:rPr>
              <w:t>АНКЕТА ЗАРЕГИСТРИРОВАННОГО ЛИЦА (ДЛЯ ФИЗИЧЕСКИХ ЛИЦ)</w:t>
            </w:r>
          </w:p>
          <w:p w14:paraId="2503808F" w14:textId="14D57B30" w:rsidR="00A244F0" w:rsidRPr="00AB3BE5" w:rsidRDefault="00A244F0" w:rsidP="00A87C1A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несовершеннолетних / недееспособных лиц </w:t>
            </w:r>
            <w:r w:rsidRPr="00AB3BE5">
              <w:rPr>
                <w:rFonts w:ascii="Arial" w:hAnsi="Arial" w:cs="Arial"/>
                <w:i/>
                <w:sz w:val="16"/>
                <w:szCs w:val="16"/>
              </w:rPr>
              <w:t>(заполняется законными представителями)</w:t>
            </w:r>
          </w:p>
        </w:tc>
      </w:tr>
      <w:tr w:rsidR="00A87C1A" w:rsidRPr="00AB3BE5" w14:paraId="0BD92466" w14:textId="77777777" w:rsidTr="00A53CBA">
        <w:tc>
          <w:tcPr>
            <w:tcW w:w="2547" w:type="dxa"/>
            <w:tcBorders>
              <w:top w:val="single" w:sz="4" w:space="0" w:color="auto"/>
            </w:tcBorders>
          </w:tcPr>
          <w:p w14:paraId="2AA168D3" w14:textId="77777777" w:rsidR="00A87C1A" w:rsidRPr="00AB3BE5" w:rsidRDefault="00A87C1A" w:rsidP="00E070EF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bCs/>
                <w:sz w:val="16"/>
                <w:szCs w:val="16"/>
              </w:rPr>
              <w:t>Анкета представлена для:</w:t>
            </w:r>
          </w:p>
        </w:tc>
        <w:tc>
          <w:tcPr>
            <w:tcW w:w="4824" w:type="dxa"/>
            <w:tcBorders>
              <w:top w:val="single" w:sz="4" w:space="0" w:color="auto"/>
            </w:tcBorders>
          </w:tcPr>
          <w:p w14:paraId="0D3F3B2D" w14:textId="77777777" w:rsidR="00A87C1A" w:rsidRPr="00AB3BE5" w:rsidRDefault="00A87C1A" w:rsidP="00E070EF">
            <w:pPr>
              <w:tabs>
                <w:tab w:val="left" w:pos="34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AB3BE5">
              <w:rPr>
                <w:rFonts w:ascii="Arial" w:hAnsi="Arial" w:cs="Arial"/>
                <w:b/>
                <w:bCs/>
                <w:sz w:val="16"/>
                <w:szCs w:val="16"/>
              </w:rPr>
              <w:t>открытия лицевого счета</w:t>
            </w:r>
          </w:p>
          <w:p w14:paraId="4DCDDCA0" w14:textId="77777777" w:rsidR="00A87C1A" w:rsidRPr="00AB3BE5" w:rsidRDefault="00A87C1A" w:rsidP="00E070EF">
            <w:pPr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AB3BE5">
              <w:rPr>
                <w:rFonts w:ascii="Arial" w:hAnsi="Arial" w:cs="Arial"/>
                <w:b/>
                <w:bCs/>
                <w:sz w:val="16"/>
                <w:szCs w:val="16"/>
              </w:rPr>
              <w:t>внесения</w:t>
            </w:r>
            <w:r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>записей об изменении анкетных данных</w:t>
            </w:r>
          </w:p>
          <w:p w14:paraId="6D95D790" w14:textId="2E1B8881" w:rsidR="00A87C1A" w:rsidRPr="00AB3BE5" w:rsidRDefault="00A87C1A" w:rsidP="00D0147F">
            <w:pPr>
              <w:ind w:firstLine="254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по лицевому счету   </w:t>
            </w:r>
            <w:r w:rsidR="00D0147F" w:rsidRPr="00AB3B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 владельца  </w:t>
            </w:r>
            <w:r w:rsidR="00D0147F" w:rsidRPr="00AB3B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 ОДС</w:t>
            </w:r>
          </w:p>
        </w:tc>
        <w:tc>
          <w:tcPr>
            <w:tcW w:w="3392" w:type="dxa"/>
            <w:tcBorders>
              <w:top w:val="single" w:sz="4" w:space="0" w:color="auto"/>
            </w:tcBorders>
          </w:tcPr>
          <w:p w14:paraId="287BAFAB" w14:textId="77777777" w:rsidR="00A87C1A" w:rsidRPr="00AB3BE5" w:rsidRDefault="00A87C1A" w:rsidP="00A87C1A">
            <w:pPr>
              <w:spacing w:before="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Номер лицевого счета в реестре</w:t>
            </w:r>
            <w:r w:rsidRPr="00AB3BE5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16"/>
              <w:gridCol w:w="316"/>
              <w:gridCol w:w="316"/>
              <w:gridCol w:w="316"/>
              <w:gridCol w:w="317"/>
              <w:gridCol w:w="317"/>
              <w:gridCol w:w="317"/>
              <w:gridCol w:w="317"/>
              <w:gridCol w:w="317"/>
              <w:gridCol w:w="317"/>
            </w:tblGrid>
            <w:tr w:rsidR="00A87C1A" w:rsidRPr="00AB3BE5" w14:paraId="2EB1A602" w14:textId="77777777" w:rsidTr="00BE58CF">
              <w:trPr>
                <w:trHeight w:val="283"/>
              </w:trPr>
              <w:tc>
                <w:tcPr>
                  <w:tcW w:w="360" w:type="dxa"/>
                  <w:vAlign w:val="bottom"/>
                </w:tcPr>
                <w:p w14:paraId="1061D37A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13FAB468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13E7BF65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3CA62F5A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4E73693C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3C98FEF6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5479E6E0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639B1277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4F203912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223A3937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03A68F3" w14:textId="77777777" w:rsidR="00A87C1A" w:rsidRPr="00AB3BE5" w:rsidRDefault="00A87C1A" w:rsidP="00E070EF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A87C1A" w:rsidRPr="00AB3BE5" w14:paraId="018600A5" w14:textId="77777777" w:rsidTr="00096808">
        <w:tc>
          <w:tcPr>
            <w:tcW w:w="10763" w:type="dxa"/>
            <w:gridSpan w:val="3"/>
          </w:tcPr>
          <w:p w14:paraId="5CBBE23E" w14:textId="77777777" w:rsidR="00A87C1A" w:rsidRPr="00AB3BE5" w:rsidRDefault="00A87C1A" w:rsidP="00A87C1A">
            <w:pPr>
              <w:spacing w:before="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Способ получения </w:t>
            </w:r>
            <w:r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>уведомления об отказе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в совершении операции:</w:t>
            </w:r>
          </w:p>
          <w:p w14:paraId="5448A245" w14:textId="2B036DB7" w:rsidR="00A87C1A" w:rsidRPr="00AB3BE5" w:rsidRDefault="00A87C1A" w:rsidP="00A87C1A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AB3BE5">
              <w:rPr>
                <w:rFonts w:ascii="Arial" w:hAnsi="Arial" w:cs="Arial"/>
                <w:sz w:val="16"/>
                <w:szCs w:val="16"/>
              </w:rPr>
              <w:t xml:space="preserve">лично           </w:t>
            </w: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AB3BE5">
              <w:rPr>
                <w:rFonts w:ascii="Arial" w:hAnsi="Arial" w:cs="Arial"/>
                <w:sz w:val="16"/>
                <w:szCs w:val="16"/>
              </w:rPr>
              <w:t>уполномоченным представителем</w:t>
            </w:r>
            <w:r w:rsidR="00D0147F" w:rsidRPr="00AB3BE5">
              <w:rPr>
                <w:rFonts w:ascii="Arial" w:hAnsi="Arial" w:cs="Arial"/>
                <w:sz w:val="16"/>
                <w:szCs w:val="16"/>
              </w:rPr>
              <w:t xml:space="preserve">           </w:t>
            </w: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AB3BE5">
              <w:rPr>
                <w:rFonts w:ascii="Arial" w:hAnsi="Arial" w:cs="Arial"/>
                <w:sz w:val="16"/>
                <w:szCs w:val="16"/>
              </w:rPr>
              <w:t>з</w:t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>аказное письмо</w:t>
            </w:r>
            <w:r w:rsidR="00D0147F" w:rsidRPr="00AB3BE5">
              <w:rPr>
                <w:rFonts w:ascii="Arial" w:hAnsi="Arial" w:cs="Arial"/>
                <w:sz w:val="16"/>
                <w:szCs w:val="16"/>
              </w:rPr>
              <w:t xml:space="preserve">           </w:t>
            </w: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AB3BE5">
              <w:rPr>
                <w:rFonts w:ascii="Arial" w:hAnsi="Arial" w:cs="Arial"/>
                <w:sz w:val="16"/>
                <w:szCs w:val="16"/>
              </w:rPr>
              <w:t>электронный документ</w:t>
            </w:r>
            <w:r w:rsidRPr="00AB3BE5">
              <w:rPr>
                <w:rFonts w:ascii="Arial" w:hAnsi="Arial" w:cs="Arial"/>
                <w:sz w:val="12"/>
                <w:szCs w:val="12"/>
              </w:rPr>
              <w:t xml:space="preserve"> (при наличии договора ЭДО)</w:t>
            </w:r>
          </w:p>
        </w:tc>
      </w:tr>
    </w:tbl>
    <w:p w14:paraId="65C77C83" w14:textId="0118ED5C" w:rsidR="00411A52" w:rsidRDefault="00411A52" w:rsidP="006F1D8F">
      <w:pPr>
        <w:rPr>
          <w:rFonts w:ascii="Arial" w:hAnsi="Arial" w:cs="Arial"/>
          <w:b/>
          <w:sz w:val="8"/>
          <w:szCs w:val="8"/>
        </w:rPr>
      </w:pPr>
    </w:p>
    <w:p w14:paraId="34569287" w14:textId="77777777" w:rsidR="00604DE3" w:rsidRPr="00AB3BE5" w:rsidRDefault="00604DE3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33"/>
        <w:gridCol w:w="9730"/>
      </w:tblGrid>
      <w:tr w:rsidR="00D0147F" w:rsidRPr="00AB3BE5" w14:paraId="6EA843E1" w14:textId="77777777" w:rsidTr="00A53CBA">
        <w:trPr>
          <w:trHeight w:val="227"/>
        </w:trPr>
        <w:tc>
          <w:tcPr>
            <w:tcW w:w="103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E6CDDAA" w14:textId="601543CE" w:rsidR="00D0147F" w:rsidRPr="00AB3BE5" w:rsidRDefault="00D0147F" w:rsidP="006F1D8F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Эмитент:</w:t>
            </w:r>
          </w:p>
        </w:tc>
        <w:tc>
          <w:tcPr>
            <w:tcW w:w="9730" w:type="dxa"/>
            <w:tcBorders>
              <w:top w:val="nil"/>
              <w:left w:val="nil"/>
              <w:right w:val="nil"/>
            </w:tcBorders>
          </w:tcPr>
          <w:p w14:paraId="7180A0DD" w14:textId="77777777" w:rsidR="00D0147F" w:rsidRPr="00AB3BE5" w:rsidRDefault="00D0147F" w:rsidP="006F1D8F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D0147F" w:rsidRPr="00AB3BE5" w14:paraId="290EF467" w14:textId="77777777" w:rsidTr="00A53CBA">
        <w:trPr>
          <w:trHeight w:val="227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84109D8" w14:textId="77777777" w:rsidR="00D0147F" w:rsidRPr="00AB3BE5" w:rsidRDefault="00D0147F" w:rsidP="006F1D8F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9730" w:type="dxa"/>
            <w:tcBorders>
              <w:left w:val="nil"/>
              <w:bottom w:val="single" w:sz="4" w:space="0" w:color="auto"/>
              <w:right w:val="nil"/>
            </w:tcBorders>
          </w:tcPr>
          <w:p w14:paraId="02238E19" w14:textId="77777777" w:rsidR="00D0147F" w:rsidRPr="00AB3BE5" w:rsidRDefault="00D0147F" w:rsidP="006F1D8F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EF55EC" w:rsidRPr="00AB3BE5" w14:paraId="30475026" w14:textId="77777777" w:rsidTr="00A53CBA">
        <w:trPr>
          <w:trHeight w:val="113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C2EA6A" w14:textId="77777777" w:rsidR="00EF55EC" w:rsidRPr="00AB3BE5" w:rsidRDefault="00EF55EC" w:rsidP="00EF55EC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9730" w:type="dxa"/>
            <w:tcBorders>
              <w:left w:val="nil"/>
              <w:bottom w:val="nil"/>
              <w:right w:val="nil"/>
            </w:tcBorders>
          </w:tcPr>
          <w:p w14:paraId="79A7AA90" w14:textId="2D6A3B51" w:rsidR="00EF55EC" w:rsidRPr="00AB3BE5" w:rsidRDefault="00EF55EC" w:rsidP="00EF55EC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i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</w:tbl>
    <w:p w14:paraId="53E84583" w14:textId="2B08BCE8" w:rsidR="00411A52" w:rsidRPr="00AB3BE5" w:rsidRDefault="00411A52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10768" w:type="dxa"/>
        <w:tblLook w:val="04A0" w:firstRow="1" w:lastRow="0" w:firstColumn="1" w:lastColumn="0" w:noHBand="0" w:noVBand="1"/>
      </w:tblPr>
      <w:tblGrid>
        <w:gridCol w:w="2389"/>
        <w:gridCol w:w="3489"/>
        <w:gridCol w:w="14"/>
        <w:gridCol w:w="1815"/>
        <w:gridCol w:w="793"/>
        <w:gridCol w:w="2268"/>
      </w:tblGrid>
      <w:tr w:rsidR="00EF55EC" w:rsidRPr="00AB3BE5" w14:paraId="36F2CD4D" w14:textId="77777777" w:rsidTr="00CE18B9">
        <w:trPr>
          <w:trHeight w:val="283"/>
        </w:trPr>
        <w:tc>
          <w:tcPr>
            <w:tcW w:w="10768" w:type="dxa"/>
            <w:gridSpan w:val="6"/>
            <w:tcBorders>
              <w:bottom w:val="nil"/>
            </w:tcBorders>
            <w:vAlign w:val="bottom"/>
          </w:tcPr>
          <w:p w14:paraId="3EB4BE3C" w14:textId="2242CFBA" w:rsidR="00EF55EC" w:rsidRPr="00AB3BE5" w:rsidRDefault="00EF55EC" w:rsidP="006637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1. Фамилия, Имя, Отчество </w:t>
            </w:r>
            <w:r w:rsidRPr="00AB3BE5">
              <w:rPr>
                <w:rFonts w:ascii="Arial" w:hAnsi="Arial" w:cs="Arial"/>
                <w:i/>
                <w:sz w:val="16"/>
                <w:szCs w:val="16"/>
              </w:rPr>
              <w:t xml:space="preserve">(при </w:t>
            </w:r>
            <w:proofErr w:type="gramStart"/>
            <w:r w:rsidRPr="00AB3BE5">
              <w:rPr>
                <w:rFonts w:ascii="Arial" w:hAnsi="Arial" w:cs="Arial"/>
                <w:i/>
                <w:sz w:val="16"/>
                <w:szCs w:val="16"/>
              </w:rPr>
              <w:t>наличии)</w:t>
            </w:r>
            <w:r w:rsidR="00A53CBA" w:rsidRPr="00AB3BE5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A53CBA" w:rsidRPr="00AB3BE5">
              <w:rPr>
                <w:rFonts w:ascii="Arial" w:hAnsi="Arial" w:cs="Arial"/>
                <w:sz w:val="18"/>
                <w:szCs w:val="18"/>
              </w:rPr>
              <w:t>_</w:t>
            </w:r>
            <w:proofErr w:type="gramEnd"/>
            <w:r w:rsidR="00A53CBA" w:rsidRPr="00AB3BE5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</w:t>
            </w:r>
          </w:p>
        </w:tc>
      </w:tr>
      <w:tr w:rsidR="00604DE3" w:rsidRPr="00AB3BE5" w14:paraId="67592C36" w14:textId="77777777" w:rsidTr="00CE18B9">
        <w:trPr>
          <w:trHeight w:val="283"/>
        </w:trPr>
        <w:tc>
          <w:tcPr>
            <w:tcW w:w="10768" w:type="dxa"/>
            <w:gridSpan w:val="6"/>
            <w:tcBorders>
              <w:bottom w:val="nil"/>
            </w:tcBorders>
            <w:vAlign w:val="bottom"/>
          </w:tcPr>
          <w:p w14:paraId="66084C04" w14:textId="77777777" w:rsidR="00604DE3" w:rsidRPr="00AB3BE5" w:rsidRDefault="00604DE3" w:rsidP="0066378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53CBA" w:rsidRPr="00AB3BE5" w14:paraId="76294AF4" w14:textId="032678AC" w:rsidTr="00CE18B9">
        <w:trPr>
          <w:trHeight w:val="340"/>
        </w:trPr>
        <w:tc>
          <w:tcPr>
            <w:tcW w:w="589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118BBB8E" w14:textId="70827149" w:rsidR="00EF55EC" w:rsidRPr="00AB3BE5" w:rsidRDefault="00EF55EC" w:rsidP="006637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. Гражданство(подданство)/его отсутствие</w:t>
            </w:r>
            <w:r w:rsidR="00DF5B69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A9377E" w:rsidRPr="00AB3BE5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="00A9377E" w:rsidRPr="00AB3BE5">
              <w:rPr>
                <w:rFonts w:ascii="Arial" w:hAnsi="Arial" w:cs="Arial"/>
                <w:sz w:val="18"/>
                <w:szCs w:val="18"/>
              </w:rPr>
              <w:t>_____________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8A6E844" w14:textId="41877C6E" w:rsidR="00EF55EC" w:rsidRPr="00AB3BE5" w:rsidRDefault="00EF55EC" w:rsidP="006637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3.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Дата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tbl>
            <w:tblPr>
              <w:tblStyle w:val="a9"/>
              <w:tblW w:w="2835" w:type="dxa"/>
              <w:jc w:val="right"/>
              <w:tblLook w:val="04A0" w:firstRow="1" w:lastRow="0" w:firstColumn="1" w:lastColumn="0" w:noHBand="0" w:noVBand="1"/>
            </w:tblPr>
            <w:tblGrid>
              <w:gridCol w:w="254"/>
              <w:gridCol w:w="276"/>
              <w:gridCol w:w="255"/>
              <w:gridCol w:w="260"/>
              <w:gridCol w:w="255"/>
              <w:gridCol w:w="255"/>
              <w:gridCol w:w="260"/>
              <w:gridCol w:w="255"/>
              <w:gridCol w:w="255"/>
              <w:gridCol w:w="255"/>
              <w:gridCol w:w="255"/>
            </w:tblGrid>
            <w:tr w:rsidR="00EC6EF7" w:rsidRPr="00AB3BE5" w14:paraId="235BD6F3" w14:textId="77777777" w:rsidTr="00EC6EF7">
              <w:trPr>
                <w:trHeight w:val="283"/>
                <w:jc w:val="right"/>
              </w:trPr>
              <w:tc>
                <w:tcPr>
                  <w:tcW w:w="2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6261071F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6" w:type="dxa"/>
                  <w:tcBorders>
                    <w:left w:val="single" w:sz="4" w:space="0" w:color="auto"/>
                  </w:tcBorders>
                </w:tcPr>
                <w:p w14:paraId="2D9757BB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F5B1304" w14:textId="26A89CE2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6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3F569BB" w14:textId="3B83CF0C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8E5E648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6C0063D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6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FBC20D6" w14:textId="761C6CB8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F4480F0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213772B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FCF6963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30AE0B9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75F0188D" w14:textId="77777777" w:rsidR="00EF55EC" w:rsidRPr="00AB3BE5" w:rsidRDefault="00EF55EC" w:rsidP="0066378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E58CF" w:rsidRPr="00AB3BE5" w14:paraId="7AF536E0" w14:textId="77777777" w:rsidTr="00CE18B9">
        <w:trPr>
          <w:trHeight w:val="340"/>
        </w:trPr>
        <w:tc>
          <w:tcPr>
            <w:tcW w:w="10768" w:type="dxa"/>
            <w:gridSpan w:val="6"/>
            <w:tcBorders>
              <w:top w:val="nil"/>
              <w:bottom w:val="nil"/>
            </w:tcBorders>
            <w:vAlign w:val="bottom"/>
          </w:tcPr>
          <w:p w14:paraId="4C448027" w14:textId="13DBD310" w:rsidR="00BE58CF" w:rsidRPr="00AB3BE5" w:rsidRDefault="00BE58CF" w:rsidP="006637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4.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  <w:r w:rsidR="00CE18B9" w:rsidRPr="00AB3BE5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="00CE18B9" w:rsidRPr="00AB3BE5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_______________________________________________________________________________________</w:t>
            </w:r>
          </w:p>
        </w:tc>
      </w:tr>
      <w:tr w:rsidR="00BE58CF" w:rsidRPr="00AB3BE5" w14:paraId="3FA32D6A" w14:textId="77777777" w:rsidTr="00CE18B9">
        <w:trPr>
          <w:trHeight w:val="340"/>
        </w:trPr>
        <w:tc>
          <w:tcPr>
            <w:tcW w:w="10768" w:type="dxa"/>
            <w:gridSpan w:val="6"/>
            <w:tcBorders>
              <w:top w:val="nil"/>
              <w:bottom w:val="nil"/>
            </w:tcBorders>
            <w:vAlign w:val="bottom"/>
          </w:tcPr>
          <w:p w14:paraId="2C471FFE" w14:textId="6063B0AA" w:rsidR="00BE58CF" w:rsidRPr="00AB3BE5" w:rsidRDefault="00216886" w:rsidP="006637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5.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Документ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удостоверяющий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личность</w:t>
            </w:r>
            <w:proofErr w:type="spellEnd"/>
            <w:r w:rsidR="00CE18B9" w:rsidRPr="00AB3B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E18B9" w:rsidRPr="00AB3BE5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</w:t>
            </w:r>
          </w:p>
        </w:tc>
      </w:tr>
      <w:tr w:rsidR="00A637B4" w:rsidRPr="00AB3BE5" w14:paraId="705D0FE0" w14:textId="77777777" w:rsidTr="00CE18B9">
        <w:trPr>
          <w:trHeight w:val="340"/>
        </w:trPr>
        <w:tc>
          <w:tcPr>
            <w:tcW w:w="589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2C80EEFB" w14:textId="18DD62D4" w:rsidR="00663785" w:rsidRPr="00AB3BE5" w:rsidRDefault="006A1438" w:rsidP="00663785">
            <w:pPr>
              <w:ind w:firstLine="192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Н</w:t>
            </w:r>
            <w:proofErr w:type="spellStart"/>
            <w:r w:rsidR="00663785" w:rsidRPr="00AB3BE5">
              <w:rPr>
                <w:rFonts w:ascii="Arial" w:hAnsi="Arial" w:cs="Arial"/>
                <w:sz w:val="16"/>
                <w:szCs w:val="16"/>
                <w:lang w:val="en-US"/>
              </w:rPr>
              <w:t>аименование</w:t>
            </w:r>
            <w:proofErr w:type="spellEnd"/>
            <w:r w:rsidR="00663785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663785" w:rsidRPr="00AB3BE5">
              <w:rPr>
                <w:rFonts w:ascii="Arial" w:hAnsi="Arial" w:cs="Arial"/>
                <w:sz w:val="16"/>
                <w:szCs w:val="16"/>
                <w:lang w:val="en-US"/>
              </w:rPr>
              <w:t>документа</w:t>
            </w:r>
            <w:proofErr w:type="spellEnd"/>
            <w:r w:rsidR="00A53CBA"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53CBA" w:rsidRPr="00AB3BE5">
              <w:rPr>
                <w:rFonts w:ascii="Arial" w:hAnsi="Arial" w:cs="Arial"/>
                <w:sz w:val="18"/>
                <w:szCs w:val="18"/>
              </w:rPr>
              <w:t>_________________________________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95CEEBE" w14:textId="18DAAD2A" w:rsidR="00663785" w:rsidRPr="00AB3BE5" w:rsidRDefault="006A1438" w:rsidP="00663785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Д</w:t>
            </w:r>
            <w:r w:rsidR="00663785" w:rsidRPr="00AB3BE5">
              <w:rPr>
                <w:rFonts w:ascii="Arial" w:hAnsi="Arial" w:cs="Arial"/>
                <w:sz w:val="16"/>
                <w:szCs w:val="16"/>
              </w:rPr>
              <w:t>ата выдачи документа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tbl>
            <w:tblPr>
              <w:tblStyle w:val="a9"/>
              <w:tblW w:w="2835" w:type="dxa"/>
              <w:jc w:val="right"/>
              <w:tblLook w:val="04A0" w:firstRow="1" w:lastRow="0" w:firstColumn="1" w:lastColumn="0" w:noHBand="0" w:noVBand="1"/>
            </w:tblPr>
            <w:tblGrid>
              <w:gridCol w:w="276"/>
              <w:gridCol w:w="254"/>
              <w:gridCol w:w="255"/>
              <w:gridCol w:w="260"/>
              <w:gridCol w:w="255"/>
              <w:gridCol w:w="255"/>
              <w:gridCol w:w="260"/>
              <w:gridCol w:w="255"/>
              <w:gridCol w:w="255"/>
              <w:gridCol w:w="255"/>
              <w:gridCol w:w="255"/>
            </w:tblGrid>
            <w:tr w:rsidR="00EC6EF7" w:rsidRPr="00AB3BE5" w14:paraId="543A0607" w14:textId="77777777" w:rsidTr="00EC6EF7">
              <w:trPr>
                <w:trHeight w:val="283"/>
                <w:jc w:val="right"/>
              </w:trPr>
              <w:tc>
                <w:tcPr>
                  <w:tcW w:w="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E3E9D20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4" w:type="dxa"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D3FEDE1" w14:textId="2D4EAC8E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8959813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6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DF7C161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4C29415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7B7CE8F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6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17C111F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FA9D5E9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1802B07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CFF8E26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2FD2324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51060E3D" w14:textId="77777777" w:rsidR="00663785" w:rsidRPr="00AB3BE5" w:rsidRDefault="00663785" w:rsidP="00663785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76557D" w:rsidRPr="00AB3BE5" w14:paraId="2992B779" w14:textId="77777777" w:rsidTr="006A1438">
        <w:trPr>
          <w:trHeight w:val="340"/>
        </w:trPr>
        <w:tc>
          <w:tcPr>
            <w:tcW w:w="2389" w:type="dxa"/>
            <w:tcBorders>
              <w:top w:val="nil"/>
              <w:bottom w:val="nil"/>
              <w:right w:val="nil"/>
            </w:tcBorders>
            <w:vAlign w:val="bottom"/>
          </w:tcPr>
          <w:p w14:paraId="313F6534" w14:textId="58305CEB" w:rsidR="00663785" w:rsidRPr="00AB3BE5" w:rsidRDefault="006A1438" w:rsidP="0076557D">
            <w:pPr>
              <w:ind w:firstLine="178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С</w:t>
            </w:r>
            <w:r w:rsidR="00663785" w:rsidRPr="00AB3BE5">
              <w:rPr>
                <w:rFonts w:ascii="Arial" w:hAnsi="Arial" w:cs="Arial"/>
                <w:sz w:val="16"/>
                <w:szCs w:val="16"/>
              </w:rPr>
              <w:t>ерия и номер</w:t>
            </w:r>
            <w:r w:rsidR="0076557D"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63785" w:rsidRPr="00AB3BE5">
              <w:rPr>
                <w:rFonts w:ascii="Arial" w:hAnsi="Arial" w:cs="Arial"/>
                <w:sz w:val="16"/>
                <w:szCs w:val="16"/>
              </w:rPr>
              <w:t>документа</w:t>
            </w:r>
            <w:r w:rsidR="00663785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9"/>
              <w:tblW w:w="3113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526E29" w:rsidRPr="00AB3BE5" w14:paraId="44BE160B" w14:textId="12FFECB2" w:rsidTr="008B0E18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51F0BFCA" w14:textId="77777777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bottom"/>
                </w:tcPr>
                <w:p w14:paraId="78E9D15C" w14:textId="77777777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1BFA96D4" w14:textId="5560AD6B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77912D0" w14:textId="4AC8A6DC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AD3A08F" w14:textId="77777777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bottom"/>
                </w:tcPr>
                <w:p w14:paraId="10A956AA" w14:textId="77777777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3C3767A" w14:textId="30463699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1CA4E8C9" w14:textId="1275C30E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D831EEA" w14:textId="77777777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A45E42E" w14:textId="77777777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564F8536" w14:textId="77777777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694162AD" w14:textId="5EA313E7" w:rsidR="00663785" w:rsidRPr="00AB3BE5" w:rsidRDefault="00663785" w:rsidP="006D722F">
            <w:pPr>
              <w:ind w:firstLine="19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C737BBD" w14:textId="4BE330D2" w:rsidR="00663785" w:rsidRPr="00AB3BE5" w:rsidRDefault="006A1438" w:rsidP="006D722F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К</w:t>
            </w:r>
            <w:r w:rsidR="00663785" w:rsidRPr="00AB3BE5">
              <w:rPr>
                <w:rFonts w:ascii="Arial" w:hAnsi="Arial" w:cs="Arial"/>
                <w:sz w:val="16"/>
                <w:szCs w:val="16"/>
              </w:rPr>
              <w:t>од подразделения (при наличии)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  <w:vAlign w:val="bottom"/>
          </w:tcPr>
          <w:tbl>
            <w:tblPr>
              <w:tblStyle w:val="a9"/>
              <w:tblW w:w="2042" w:type="dxa"/>
              <w:jc w:val="right"/>
              <w:tblLook w:val="04A0" w:firstRow="1" w:lastRow="0" w:firstColumn="1" w:lastColumn="0" w:noHBand="0" w:noVBand="1"/>
            </w:tblPr>
            <w:tblGrid>
              <w:gridCol w:w="277"/>
              <w:gridCol w:w="252"/>
              <w:gridCol w:w="251"/>
              <w:gridCol w:w="251"/>
              <w:gridCol w:w="258"/>
              <w:gridCol w:w="251"/>
              <w:gridCol w:w="251"/>
              <w:gridCol w:w="251"/>
            </w:tblGrid>
            <w:tr w:rsidR="00EC6EF7" w:rsidRPr="00AB3BE5" w14:paraId="3D820B3B" w14:textId="77777777" w:rsidTr="00EC6EF7">
              <w:trPr>
                <w:trHeight w:val="283"/>
                <w:jc w:val="right"/>
              </w:trPr>
              <w:tc>
                <w:tcPr>
                  <w:tcW w:w="2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DC8477C" w14:textId="77777777" w:rsidR="00EC6EF7" w:rsidRPr="00AB3BE5" w:rsidRDefault="00EC6EF7" w:rsidP="00A637B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2" w:type="dxa"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7D3CC297" w14:textId="676B632B" w:rsidR="00EC6EF7" w:rsidRPr="00AB3BE5" w:rsidRDefault="00EC6EF7" w:rsidP="00A637B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F02112B" w14:textId="77777777" w:rsidR="00EC6EF7" w:rsidRPr="00AB3BE5" w:rsidRDefault="00EC6EF7" w:rsidP="00A637B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D597145" w14:textId="5E51C9F1" w:rsidR="00EC6EF7" w:rsidRPr="00AB3BE5" w:rsidRDefault="00EC6EF7" w:rsidP="00A637B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8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B5B24F4" w14:textId="29C35C21" w:rsidR="00EC6EF7" w:rsidRPr="00AB3BE5" w:rsidRDefault="00EC6EF7" w:rsidP="00A637B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2A58A05" w14:textId="77777777" w:rsidR="00EC6EF7" w:rsidRPr="00AB3BE5" w:rsidRDefault="00EC6EF7" w:rsidP="00A637B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3ACB271" w14:textId="77777777" w:rsidR="00EC6EF7" w:rsidRPr="00AB3BE5" w:rsidRDefault="00EC6EF7" w:rsidP="00A637B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3465D9D" w14:textId="77777777" w:rsidR="00EC6EF7" w:rsidRPr="00AB3BE5" w:rsidRDefault="00EC6EF7" w:rsidP="00A637B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40F59CF2" w14:textId="77777777" w:rsidR="00663785" w:rsidRPr="00AB3BE5" w:rsidRDefault="00663785" w:rsidP="00E070EF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A637B4" w:rsidRPr="00AB3BE5" w14:paraId="5BE03F85" w14:textId="77777777" w:rsidTr="00CE18B9">
        <w:trPr>
          <w:trHeight w:val="340"/>
        </w:trPr>
        <w:tc>
          <w:tcPr>
            <w:tcW w:w="10768" w:type="dxa"/>
            <w:gridSpan w:val="6"/>
            <w:tcBorders>
              <w:top w:val="nil"/>
            </w:tcBorders>
            <w:vAlign w:val="bottom"/>
          </w:tcPr>
          <w:p w14:paraId="2544CFAF" w14:textId="7BAF1440" w:rsidR="00A637B4" w:rsidRPr="00AB3BE5" w:rsidRDefault="006A1438" w:rsidP="00A637B4">
            <w:pPr>
              <w:ind w:firstLine="168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Н</w:t>
            </w:r>
            <w:proofErr w:type="spellStart"/>
            <w:r w:rsidR="00A637B4" w:rsidRPr="00AB3BE5">
              <w:rPr>
                <w:rFonts w:ascii="Arial" w:hAnsi="Arial" w:cs="Arial"/>
                <w:sz w:val="16"/>
                <w:szCs w:val="16"/>
                <w:lang w:val="en-US"/>
              </w:rPr>
              <w:t>аименование</w:t>
            </w:r>
            <w:proofErr w:type="spellEnd"/>
            <w:r w:rsidR="00A637B4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637B4" w:rsidRPr="00AB3BE5">
              <w:rPr>
                <w:rFonts w:ascii="Arial" w:hAnsi="Arial" w:cs="Arial"/>
                <w:sz w:val="16"/>
                <w:szCs w:val="16"/>
                <w:lang w:val="en-US"/>
              </w:rPr>
              <w:t>органа</w:t>
            </w:r>
            <w:proofErr w:type="spellEnd"/>
            <w:r w:rsidR="00A637B4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A637B4" w:rsidRPr="00AB3BE5">
              <w:rPr>
                <w:rFonts w:ascii="Arial" w:hAnsi="Arial" w:cs="Arial"/>
                <w:sz w:val="16"/>
                <w:szCs w:val="16"/>
                <w:lang w:val="en-US"/>
              </w:rPr>
              <w:t>выдавшего</w:t>
            </w:r>
            <w:proofErr w:type="spellEnd"/>
            <w:r w:rsidR="00A637B4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637B4" w:rsidRPr="00AB3BE5">
              <w:rPr>
                <w:rFonts w:ascii="Arial" w:hAnsi="Arial" w:cs="Arial"/>
                <w:sz w:val="16"/>
                <w:szCs w:val="16"/>
                <w:lang w:val="en-US"/>
              </w:rPr>
              <w:t>документ</w:t>
            </w:r>
            <w:proofErr w:type="spellEnd"/>
          </w:p>
        </w:tc>
      </w:tr>
    </w:tbl>
    <w:p w14:paraId="0249CB6A" w14:textId="640D6145" w:rsidR="00526E29" w:rsidRPr="00AB3BE5" w:rsidRDefault="00526E29" w:rsidP="006F1D8F">
      <w:pPr>
        <w:rPr>
          <w:rFonts w:ascii="Arial" w:hAnsi="Arial" w:cs="Arial"/>
          <w:b/>
          <w:sz w:val="8"/>
          <w:szCs w:val="8"/>
        </w:rPr>
      </w:pPr>
    </w:p>
    <w:tbl>
      <w:tblPr>
        <w:tblW w:w="10773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3"/>
      </w:tblGrid>
      <w:tr w:rsidR="00526E29" w:rsidRPr="00AB3BE5" w14:paraId="2EF4EE79" w14:textId="77777777" w:rsidTr="004F4E78">
        <w:trPr>
          <w:trHeight w:val="283"/>
        </w:trPr>
        <w:tc>
          <w:tcPr>
            <w:tcW w:w="10773" w:type="dxa"/>
            <w:tcBorders>
              <w:top w:val="single" w:sz="4" w:space="0" w:color="auto"/>
              <w:bottom w:val="nil"/>
            </w:tcBorders>
          </w:tcPr>
          <w:p w14:paraId="6E60B6B1" w14:textId="77777777" w:rsidR="00526E29" w:rsidRPr="00AB3BE5" w:rsidRDefault="00526E29" w:rsidP="00AA7285">
            <w:pPr>
              <w:spacing w:before="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Данные документа, подтверждающего право на пребывание (проживание) в России</w:t>
            </w:r>
          </w:p>
          <w:p w14:paraId="0F4D990B" w14:textId="5EF04E07" w:rsidR="00526E29" w:rsidRPr="00AB3BE5" w:rsidRDefault="00526E29" w:rsidP="003F1726">
            <w:pPr>
              <w:spacing w:before="20"/>
              <w:ind w:firstLine="203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AB3BE5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="0076557D" w:rsidRPr="00AB3BE5">
              <w:rPr>
                <w:rFonts w:ascii="Arial" w:hAnsi="Arial" w:cs="Arial"/>
                <w:i/>
                <w:sz w:val="12"/>
                <w:szCs w:val="12"/>
              </w:rPr>
              <w:t>д</w:t>
            </w:r>
            <w:r w:rsidRPr="00AB3BE5">
              <w:rPr>
                <w:rFonts w:ascii="Arial" w:hAnsi="Arial" w:cs="Arial"/>
                <w:i/>
                <w:sz w:val="12"/>
                <w:szCs w:val="12"/>
              </w:rPr>
              <w:t>ля иностранных граждан и лиц без гражданства, временно находящихся на территории Российской Федерации).</w:t>
            </w:r>
          </w:p>
        </w:tc>
      </w:tr>
    </w:tbl>
    <w:tbl>
      <w:tblPr>
        <w:tblStyle w:val="a9"/>
        <w:tblW w:w="1076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3819"/>
        <w:gridCol w:w="2197"/>
        <w:gridCol w:w="3056"/>
      </w:tblGrid>
      <w:tr w:rsidR="003F1726" w:rsidRPr="00AB3BE5" w14:paraId="01D644D3" w14:textId="77777777" w:rsidTr="004F4E78">
        <w:trPr>
          <w:trHeight w:val="340"/>
        </w:trPr>
        <w:tc>
          <w:tcPr>
            <w:tcW w:w="1696" w:type="dxa"/>
            <w:tcBorders>
              <w:top w:val="nil"/>
              <w:bottom w:val="nil"/>
            </w:tcBorders>
            <w:vAlign w:val="center"/>
          </w:tcPr>
          <w:p w14:paraId="5921B53E" w14:textId="176AE606" w:rsidR="003F1726" w:rsidRPr="00AB3BE5" w:rsidRDefault="0076557D" w:rsidP="0076557D">
            <w:pPr>
              <w:ind w:firstLine="172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4"/>
                <w:szCs w:val="14"/>
              </w:rPr>
              <w:t>с</w:t>
            </w:r>
            <w:r w:rsidR="003F1726" w:rsidRPr="00AB3BE5">
              <w:rPr>
                <w:rFonts w:ascii="Arial" w:hAnsi="Arial" w:cs="Arial"/>
                <w:sz w:val="14"/>
                <w:szCs w:val="14"/>
              </w:rPr>
              <w:t>ерия и номер</w:t>
            </w:r>
          </w:p>
        </w:tc>
        <w:tc>
          <w:tcPr>
            <w:tcW w:w="9072" w:type="dxa"/>
            <w:gridSpan w:val="3"/>
            <w:tcBorders>
              <w:top w:val="nil"/>
              <w:bottom w:val="nil"/>
            </w:tcBorders>
            <w:vAlign w:val="bottom"/>
          </w:tcPr>
          <w:tbl>
            <w:tblPr>
              <w:tblStyle w:val="a9"/>
              <w:tblW w:w="3962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3F1726" w:rsidRPr="00AB3BE5" w14:paraId="19CA4295" w14:textId="3DB3CD4F" w:rsidTr="0076557D">
              <w:trPr>
                <w:trHeight w:val="283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3806AE9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0922B36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29083CB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D1CE008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7CB7238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2E9839D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36B23DC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04B7248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96C1950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313CDC8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5D81289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D4BEC82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24BD0FCB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0413AD0D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34321ED9" w14:textId="77777777" w:rsidR="003F1726" w:rsidRPr="00AB3BE5" w:rsidRDefault="003F1726" w:rsidP="00E070EF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526E29" w:rsidRPr="00AB3BE5" w14:paraId="51FA2886" w14:textId="77777777" w:rsidTr="004F4E78">
        <w:trPr>
          <w:trHeight w:val="340"/>
        </w:trPr>
        <w:tc>
          <w:tcPr>
            <w:tcW w:w="1696" w:type="dxa"/>
            <w:vAlign w:val="bottom"/>
          </w:tcPr>
          <w:p w14:paraId="197FA49A" w14:textId="127F25EB" w:rsidR="00526E29" w:rsidRPr="00AB3BE5" w:rsidRDefault="0076557D" w:rsidP="004F4E78">
            <w:pPr>
              <w:ind w:left="172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4"/>
                <w:szCs w:val="14"/>
              </w:rPr>
              <w:t>д</w:t>
            </w:r>
            <w:r w:rsidR="00526E29" w:rsidRPr="00AB3BE5">
              <w:rPr>
                <w:rFonts w:ascii="Arial" w:hAnsi="Arial" w:cs="Arial"/>
                <w:sz w:val="14"/>
                <w:szCs w:val="14"/>
              </w:rPr>
              <w:t>ата начала срока пребывания</w:t>
            </w:r>
          </w:p>
        </w:tc>
        <w:tc>
          <w:tcPr>
            <w:tcW w:w="3819" w:type="dxa"/>
            <w:vAlign w:val="bottom"/>
          </w:tcPr>
          <w:tbl>
            <w:tblPr>
              <w:tblStyle w:val="a9"/>
              <w:tblW w:w="2830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3F1726" w:rsidRPr="00AB3BE5" w14:paraId="308CBF98" w14:textId="77777777" w:rsidTr="0076557D">
              <w:trPr>
                <w:trHeight w:val="283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25FE23E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3771229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A0053C3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99A2167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90043C9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A3547EA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914CA4D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DA1D433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4567568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3E2D833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63D16367" w14:textId="77777777" w:rsidR="00526E29" w:rsidRPr="00AB3BE5" w:rsidRDefault="00526E29" w:rsidP="004F4E78">
            <w:pPr>
              <w:ind w:firstLine="19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97" w:type="dxa"/>
            <w:tcMar>
              <w:left w:w="0" w:type="dxa"/>
              <w:right w:w="0" w:type="dxa"/>
            </w:tcMar>
            <w:vAlign w:val="bottom"/>
          </w:tcPr>
          <w:p w14:paraId="72DF408E" w14:textId="2573FE78" w:rsidR="00526E29" w:rsidRPr="00AB3BE5" w:rsidRDefault="0076557D" w:rsidP="004F4E78">
            <w:pPr>
              <w:ind w:left="436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4"/>
                <w:szCs w:val="14"/>
              </w:rPr>
              <w:t>д</w:t>
            </w:r>
            <w:r w:rsidR="00526E29" w:rsidRPr="00AB3BE5">
              <w:rPr>
                <w:rFonts w:ascii="Arial" w:hAnsi="Arial" w:cs="Arial"/>
                <w:sz w:val="14"/>
                <w:szCs w:val="14"/>
              </w:rPr>
              <w:t>ата окончания срока пребывания</w:t>
            </w:r>
          </w:p>
        </w:tc>
        <w:tc>
          <w:tcPr>
            <w:tcW w:w="3056" w:type="dxa"/>
            <w:vAlign w:val="bottom"/>
          </w:tcPr>
          <w:tbl>
            <w:tblPr>
              <w:tblStyle w:val="a9"/>
              <w:tblW w:w="2830" w:type="dxa"/>
              <w:jc w:val="right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526E29" w:rsidRPr="00AB3BE5" w14:paraId="3AFC15B9" w14:textId="77777777" w:rsidTr="0076557D">
              <w:trPr>
                <w:trHeight w:val="283"/>
                <w:jc w:val="right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4E3B144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E144808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B1C3BEF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53448A6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1D3AF7E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1004E89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3D1CED6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2F8C555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CB6FC55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2FB3A65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1A4130CF" w14:textId="77777777" w:rsidR="00526E29" w:rsidRPr="00AB3BE5" w:rsidRDefault="00526E29" w:rsidP="004F4E78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</w:tbl>
    <w:p w14:paraId="30DE9E13" w14:textId="4AB6F19B" w:rsidR="00526E29" w:rsidRPr="00AB3BE5" w:rsidRDefault="00526E29" w:rsidP="006F1D8F">
      <w:pPr>
        <w:rPr>
          <w:rFonts w:ascii="Arial" w:hAnsi="Arial" w:cs="Arial"/>
          <w:b/>
          <w:sz w:val="8"/>
          <w:szCs w:val="8"/>
        </w:rPr>
      </w:pPr>
    </w:p>
    <w:tbl>
      <w:tblPr>
        <w:tblW w:w="10758" w:type="dxa"/>
        <w:tblInd w:w="7" w:type="dxa"/>
        <w:tblLayout w:type="fixed"/>
        <w:tblLook w:val="04A0" w:firstRow="1" w:lastRow="0" w:firstColumn="1" w:lastColumn="0" w:noHBand="0" w:noVBand="1"/>
      </w:tblPr>
      <w:tblGrid>
        <w:gridCol w:w="301"/>
        <w:gridCol w:w="305"/>
        <w:gridCol w:w="307"/>
        <w:gridCol w:w="307"/>
        <w:gridCol w:w="308"/>
        <w:gridCol w:w="312"/>
        <w:gridCol w:w="8918"/>
      </w:tblGrid>
      <w:tr w:rsidR="00556DFB" w:rsidRPr="00D17036" w14:paraId="69E11D18" w14:textId="77777777" w:rsidTr="00E070EF">
        <w:trPr>
          <w:trHeight w:val="283"/>
        </w:trPr>
        <w:tc>
          <w:tcPr>
            <w:tcW w:w="10758" w:type="dxa"/>
            <w:gridSpan w:val="7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82E0E24" w14:textId="2837B0A9" w:rsidR="00556DFB" w:rsidRPr="00D17036" w:rsidRDefault="00DF5B69" w:rsidP="00D17036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7036">
              <w:rPr>
                <w:rFonts w:ascii="Arial" w:hAnsi="Arial" w:cs="Arial"/>
                <w:b/>
                <w:sz w:val="18"/>
                <w:szCs w:val="18"/>
              </w:rPr>
              <w:t xml:space="preserve">7. Адрес регистрации по месту жительства </w:t>
            </w:r>
            <w:r w:rsidRPr="00D17036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proofErr w:type="gramStart"/>
            <w:r w:rsidRPr="00D17036">
              <w:rPr>
                <w:rFonts w:ascii="Arial" w:hAnsi="Arial" w:cs="Arial"/>
                <w:sz w:val="16"/>
                <w:szCs w:val="16"/>
              </w:rPr>
              <w:t>наличии)</w:t>
            </w:r>
            <w:r w:rsidR="000C61F5" w:rsidRPr="00D1703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C61F5" w:rsidRPr="00D17036">
              <w:rPr>
                <w:rFonts w:ascii="Arial" w:hAnsi="Arial" w:cs="Arial"/>
                <w:b/>
                <w:sz w:val="18"/>
                <w:szCs w:val="18"/>
              </w:rPr>
              <w:t xml:space="preserve"> или</w:t>
            </w:r>
            <w:proofErr w:type="gramEnd"/>
            <w:r w:rsidR="000C61F5" w:rsidRPr="00D1703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17036">
              <w:rPr>
                <w:rFonts w:ascii="Arial" w:hAnsi="Arial" w:cs="Arial"/>
                <w:b/>
                <w:sz w:val="18"/>
                <w:szCs w:val="18"/>
              </w:rPr>
              <w:t xml:space="preserve">Адрес места пребывания </w:t>
            </w:r>
            <w:r w:rsidR="000C61F5" w:rsidRPr="00D17036">
              <w:rPr>
                <w:rFonts w:ascii="Arial" w:hAnsi="Arial" w:cs="Arial"/>
                <w:b/>
                <w:sz w:val="18"/>
                <w:szCs w:val="18"/>
              </w:rPr>
              <w:t xml:space="preserve">(при наличии) </w:t>
            </w:r>
            <w:r w:rsidRPr="00D17036">
              <w:rPr>
                <w:rFonts w:ascii="Arial" w:hAnsi="Arial" w:cs="Arial"/>
                <w:sz w:val="16"/>
                <w:szCs w:val="16"/>
              </w:rPr>
              <w:t xml:space="preserve">согласно </w:t>
            </w:r>
            <w:r w:rsidR="000C61F5" w:rsidRPr="00D17036">
              <w:rPr>
                <w:rFonts w:ascii="Arial" w:hAnsi="Arial" w:cs="Arial"/>
                <w:sz w:val="16"/>
                <w:szCs w:val="16"/>
              </w:rPr>
              <w:t xml:space="preserve">паспортным данным или </w:t>
            </w:r>
            <w:r w:rsidRPr="00D17036">
              <w:rPr>
                <w:rFonts w:ascii="Arial" w:hAnsi="Arial" w:cs="Arial"/>
                <w:sz w:val="16"/>
                <w:szCs w:val="16"/>
              </w:rPr>
              <w:t>данным</w:t>
            </w:r>
            <w:r w:rsidRPr="00D1703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17036">
              <w:rPr>
                <w:rFonts w:ascii="Arial" w:hAnsi="Arial" w:cs="Arial"/>
                <w:sz w:val="16"/>
                <w:szCs w:val="16"/>
              </w:rPr>
              <w:t>документа о регистрации по месту пребывания.</w:t>
            </w:r>
            <w:r w:rsidR="00D1703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17036">
              <w:rPr>
                <w:rFonts w:ascii="Arial" w:hAnsi="Arial" w:cs="Arial"/>
                <w:sz w:val="14"/>
                <w:szCs w:val="14"/>
                <w:u w:val="single"/>
              </w:rPr>
              <w:t>И</w:t>
            </w:r>
            <w:r w:rsidRPr="00D17036">
              <w:rPr>
                <w:rFonts w:ascii="Arial" w:hAnsi="Arial" w:cs="Arial"/>
                <w:sz w:val="14"/>
                <w:szCs w:val="14"/>
                <w:u w:val="single"/>
                <w:shd w:val="clear" w:color="auto" w:fill="FFFFFF"/>
              </w:rPr>
              <w:t xml:space="preserve">спользуется для направления корреспонденции/ почтового перевода при выплате доходов по ЦБ /направления Сообщения о проведении общего собрания акционеров/бюллетеней для голосования, если иной способ направления не предусмотрен Уставом и </w:t>
            </w:r>
            <w:r w:rsidRPr="00D17036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>в случае отсутствия информации в пункте 8 Анкеты</w:t>
            </w:r>
            <w:r w:rsidRPr="00D17036"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  <w:t>.</w:t>
            </w:r>
            <w:r w:rsidR="00556DFB" w:rsidRPr="00D17036">
              <w:rPr>
                <w:rFonts w:ascii="Arial" w:hAnsi="Arial" w:cs="Arial"/>
                <w:i/>
                <w:sz w:val="12"/>
                <w:szCs w:val="12"/>
                <w:shd w:val="clear" w:color="auto" w:fill="FFFFFF"/>
              </w:rPr>
              <w:t>)</w:t>
            </w:r>
          </w:p>
        </w:tc>
      </w:tr>
      <w:tr w:rsidR="00556DFB" w:rsidRPr="00D17036" w14:paraId="38C1B4D6" w14:textId="77777777" w:rsidTr="00E070EF">
        <w:trPr>
          <w:trHeight w:val="283"/>
        </w:trPr>
        <w:tc>
          <w:tcPr>
            <w:tcW w:w="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260D63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DC8FD7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871521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426DA8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757145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871020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826DF9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6DFB" w:rsidRPr="00D17036" w14:paraId="01C42AA7" w14:textId="77777777" w:rsidTr="00E070EF">
        <w:trPr>
          <w:trHeight w:val="113"/>
        </w:trPr>
        <w:tc>
          <w:tcPr>
            <w:tcW w:w="1075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43453D" w14:textId="77777777" w:rsidR="00556DFB" w:rsidRPr="00D17036" w:rsidRDefault="00556DFB" w:rsidP="00E070EF">
            <w:pPr>
              <w:ind w:firstLine="163"/>
              <w:rPr>
                <w:rFonts w:ascii="Arial" w:hAnsi="Arial" w:cs="Arial"/>
                <w:i/>
                <w:sz w:val="12"/>
                <w:szCs w:val="12"/>
              </w:rPr>
            </w:pPr>
            <w:r w:rsidRPr="00D17036">
              <w:rPr>
                <w:rFonts w:ascii="Arial" w:hAnsi="Arial" w:cs="Arial"/>
                <w:i/>
                <w:sz w:val="12"/>
                <w:szCs w:val="12"/>
              </w:rPr>
              <w:t>почтовый индекс                                                 Республика (область), район, город (населенный пункт), улица, дом, корпус, квартира</w:t>
            </w:r>
          </w:p>
        </w:tc>
      </w:tr>
      <w:tr w:rsidR="00556DFB" w:rsidRPr="00D17036" w14:paraId="1C55F589" w14:textId="77777777" w:rsidTr="00E070EF">
        <w:trPr>
          <w:trHeight w:val="283"/>
        </w:trPr>
        <w:tc>
          <w:tcPr>
            <w:tcW w:w="10758" w:type="dxa"/>
            <w:gridSpan w:val="7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DA4F4F3" w14:textId="70457F37" w:rsidR="00556DFB" w:rsidRPr="00D17036" w:rsidRDefault="00556DFB" w:rsidP="00E070EF">
            <w:pPr>
              <w:ind w:left="163" w:hanging="163"/>
              <w:rPr>
                <w:rFonts w:ascii="Arial" w:hAnsi="Arial" w:cs="Arial"/>
                <w:sz w:val="14"/>
                <w:szCs w:val="14"/>
                <w:shd w:val="clear" w:color="auto" w:fill="FFFFFF"/>
              </w:rPr>
            </w:pPr>
            <w:r w:rsidRPr="00D17036">
              <w:rPr>
                <w:rFonts w:ascii="Arial" w:hAnsi="Arial" w:cs="Arial"/>
                <w:b/>
                <w:sz w:val="18"/>
                <w:szCs w:val="18"/>
              </w:rPr>
              <w:t xml:space="preserve">8. </w:t>
            </w:r>
            <w:r w:rsidR="00DF5B69" w:rsidRPr="00D17036">
              <w:rPr>
                <w:rFonts w:ascii="Arial" w:hAnsi="Arial" w:cs="Arial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</w:t>
            </w:r>
            <w:r w:rsidR="00DF5B69" w:rsidRPr="00D17036">
              <w:rPr>
                <w:rFonts w:ascii="Arial" w:hAnsi="Arial" w:cs="Arial"/>
                <w:b/>
                <w:sz w:val="18"/>
                <w:szCs w:val="18"/>
              </w:rPr>
              <w:t xml:space="preserve">очтовый адрес </w:t>
            </w:r>
            <w:r w:rsidR="00DF5B69" w:rsidRPr="00D17036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используется для направления корреспонденции (</w:t>
            </w:r>
            <w:r w:rsidR="00DF5B69" w:rsidRPr="00D17036">
              <w:rPr>
                <w:rFonts w:ascii="Arial" w:hAnsi="Arial" w:cs="Arial"/>
                <w:i/>
                <w:sz w:val="14"/>
                <w:szCs w:val="14"/>
              </w:rPr>
              <w:t>не заполняется при совпадении с пунктом 7 Анкеты)</w:t>
            </w:r>
          </w:p>
        </w:tc>
      </w:tr>
      <w:tr w:rsidR="00556DFB" w:rsidRPr="00D17036" w14:paraId="1D1A1C7F" w14:textId="77777777" w:rsidTr="00E070EF">
        <w:trPr>
          <w:trHeight w:val="283"/>
        </w:trPr>
        <w:tc>
          <w:tcPr>
            <w:tcW w:w="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B9386D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B67527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B944EA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95A67D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20EF51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89AB1A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75D286" w14:textId="77777777" w:rsidR="00556DFB" w:rsidRPr="00D17036" w:rsidRDefault="00556DFB" w:rsidP="00E070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6DFB" w:rsidRPr="00D17036" w14:paraId="34816B31" w14:textId="77777777" w:rsidTr="00E070EF">
        <w:trPr>
          <w:trHeight w:val="113"/>
        </w:trPr>
        <w:tc>
          <w:tcPr>
            <w:tcW w:w="1075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C4085C" w14:textId="77777777" w:rsidR="00556DFB" w:rsidRPr="00D17036" w:rsidRDefault="00556DFB" w:rsidP="00E070EF">
            <w:pPr>
              <w:ind w:firstLine="163"/>
              <w:rPr>
                <w:rFonts w:ascii="Arial" w:hAnsi="Arial" w:cs="Arial"/>
                <w:i/>
                <w:sz w:val="12"/>
                <w:szCs w:val="12"/>
              </w:rPr>
            </w:pPr>
            <w:r w:rsidRPr="00D17036">
              <w:rPr>
                <w:rFonts w:ascii="Arial" w:hAnsi="Arial" w:cs="Arial"/>
                <w:i/>
                <w:sz w:val="12"/>
                <w:szCs w:val="12"/>
              </w:rPr>
              <w:t>почтовый индекс                                                 Республика (область), район, город (населенный пункт), улица, дом, корпус, квартира</w:t>
            </w:r>
          </w:p>
        </w:tc>
      </w:tr>
    </w:tbl>
    <w:p w14:paraId="5E6DB6B3" w14:textId="3206EA6A" w:rsidR="00556DFB" w:rsidRPr="00D17036" w:rsidRDefault="00556DFB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81"/>
        <w:gridCol w:w="5382"/>
      </w:tblGrid>
      <w:tr w:rsidR="00556DFB" w:rsidRPr="00AB3BE5" w14:paraId="7848AAF2" w14:textId="77777777" w:rsidTr="00491106">
        <w:trPr>
          <w:trHeight w:val="283"/>
        </w:trPr>
        <w:tc>
          <w:tcPr>
            <w:tcW w:w="5381" w:type="dxa"/>
          </w:tcPr>
          <w:p w14:paraId="6DD0E246" w14:textId="0C83D9A6" w:rsidR="00556DFB" w:rsidRPr="00D17036" w:rsidRDefault="00491106" w:rsidP="006F1D8F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D17036">
              <w:rPr>
                <w:rFonts w:ascii="Arial" w:hAnsi="Arial" w:cs="Arial"/>
                <w:b/>
                <w:sz w:val="18"/>
                <w:szCs w:val="18"/>
              </w:rPr>
              <w:t xml:space="preserve">9. </w:t>
            </w:r>
            <w:r w:rsidR="00556DFB" w:rsidRPr="00D17036">
              <w:rPr>
                <w:rFonts w:ascii="Arial" w:hAnsi="Arial" w:cs="Arial"/>
                <w:b/>
                <w:sz w:val="18"/>
                <w:szCs w:val="18"/>
              </w:rPr>
              <w:t>Номер телефона:</w:t>
            </w:r>
            <w:r w:rsidR="000C61F5" w:rsidRPr="00D1703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C61F5" w:rsidRPr="00604DE3">
              <w:rPr>
                <w:rFonts w:ascii="Arial" w:hAnsi="Arial" w:cs="Arial"/>
                <w:b/>
                <w:sz w:val="12"/>
                <w:szCs w:val="12"/>
              </w:rPr>
              <w:t>(при наличии)</w:t>
            </w:r>
          </w:p>
        </w:tc>
        <w:tc>
          <w:tcPr>
            <w:tcW w:w="5382" w:type="dxa"/>
          </w:tcPr>
          <w:p w14:paraId="612C978E" w14:textId="77777777" w:rsidR="00556DFB" w:rsidRDefault="00491106" w:rsidP="006F1D8F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D17036">
              <w:rPr>
                <w:rFonts w:ascii="Arial" w:hAnsi="Arial" w:cs="Arial"/>
                <w:b/>
                <w:sz w:val="18"/>
                <w:szCs w:val="18"/>
              </w:rPr>
              <w:t>10. Адрес электронной почты:</w:t>
            </w:r>
            <w:r w:rsidR="000C61F5" w:rsidRPr="00D1703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C61F5" w:rsidRPr="00604DE3">
              <w:rPr>
                <w:rFonts w:ascii="Arial" w:hAnsi="Arial" w:cs="Arial"/>
                <w:b/>
                <w:sz w:val="12"/>
                <w:szCs w:val="12"/>
              </w:rPr>
              <w:t>(при наличии)</w:t>
            </w:r>
          </w:p>
          <w:p w14:paraId="6A95B45C" w14:textId="77777777" w:rsidR="00604DE3" w:rsidRDefault="00604DE3" w:rsidP="006F1D8F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14:paraId="6B333230" w14:textId="77777777" w:rsidR="00604DE3" w:rsidRDefault="00604DE3" w:rsidP="006F1D8F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14:paraId="01857791" w14:textId="0C351354" w:rsidR="00604DE3" w:rsidRPr="00AB3BE5" w:rsidRDefault="00604DE3" w:rsidP="006F1D8F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491106" w:rsidRPr="00AB3BE5" w14:paraId="3CF9ACF8" w14:textId="77777777" w:rsidTr="00491106">
        <w:tc>
          <w:tcPr>
            <w:tcW w:w="5381" w:type="dxa"/>
          </w:tcPr>
          <w:p w14:paraId="4266BA49" w14:textId="3CC71D76" w:rsidR="00491106" w:rsidRPr="00AB3BE5" w:rsidRDefault="00491106" w:rsidP="00491106">
            <w:pPr>
              <w:ind w:left="171" w:hanging="171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sz w:val="12"/>
                <w:szCs w:val="12"/>
              </w:rPr>
              <w:t xml:space="preserve">Получение на указанный номер </w:t>
            </w:r>
            <w:r w:rsidRPr="00AB3BE5">
              <w:rPr>
                <w:rFonts w:ascii="Arial" w:hAnsi="Arial" w:cs="Arial"/>
                <w:b/>
                <w:i/>
                <w:sz w:val="12"/>
                <w:szCs w:val="12"/>
              </w:rPr>
              <w:t>(в случае, когда это предусмотрено Уставом Общества)</w:t>
            </w:r>
            <w:r w:rsidRPr="00AB3BE5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AB3BE5">
              <w:rPr>
                <w:rFonts w:ascii="Arial" w:hAnsi="Arial" w:cs="Arial"/>
                <w:sz w:val="12"/>
                <w:szCs w:val="12"/>
                <w:lang w:val="en-US"/>
              </w:rPr>
              <w:t>SMS</w:t>
            </w:r>
            <w:r w:rsidRPr="00AB3BE5">
              <w:rPr>
                <w:rFonts w:ascii="Arial" w:hAnsi="Arial" w:cs="Arial"/>
                <w:sz w:val="12"/>
                <w:szCs w:val="12"/>
              </w:rPr>
              <w:t xml:space="preserve"> сообщения, содержащего порядок ознакомления с Сообщением о проведении общего собрания акционеров</w:t>
            </w:r>
          </w:p>
        </w:tc>
        <w:tc>
          <w:tcPr>
            <w:tcW w:w="5382" w:type="dxa"/>
          </w:tcPr>
          <w:p w14:paraId="5D7DBFC7" w14:textId="77777777" w:rsidR="00491106" w:rsidRPr="00AB3BE5" w:rsidRDefault="00491106" w:rsidP="00491106">
            <w:pPr>
              <w:jc w:val="both"/>
              <w:rPr>
                <w:b/>
                <w:i/>
                <w:sz w:val="12"/>
                <w:szCs w:val="12"/>
              </w:rPr>
            </w:pPr>
            <w:r w:rsidRPr="00AB3BE5">
              <w:rPr>
                <w:rFonts w:ascii="Arial" w:hAnsi="Arial" w:cs="Arial"/>
                <w:sz w:val="12"/>
                <w:szCs w:val="12"/>
              </w:rPr>
              <w:t xml:space="preserve">Получение на указанный адрес электронной почты </w:t>
            </w:r>
            <w:r w:rsidRPr="00AB3BE5">
              <w:rPr>
                <w:rFonts w:ascii="Arial" w:hAnsi="Arial" w:cs="Arial"/>
                <w:b/>
                <w:i/>
                <w:sz w:val="12"/>
                <w:szCs w:val="12"/>
              </w:rPr>
              <w:t>(в случае, когда это предусмотрено Уставом Общества):</w:t>
            </w:r>
          </w:p>
          <w:p w14:paraId="3C331906" w14:textId="148CA658" w:rsidR="00491106" w:rsidRPr="00AB3BE5" w:rsidRDefault="00491106" w:rsidP="00491106">
            <w:pPr>
              <w:ind w:left="226" w:hanging="209"/>
              <w:jc w:val="both"/>
              <w:rPr>
                <w:sz w:val="12"/>
                <w:szCs w:val="12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AB3BE5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</w:t>
            </w:r>
            <w:r w:rsidRPr="00AB3BE5">
              <w:rPr>
                <w:rFonts w:ascii="Arial" w:hAnsi="Arial" w:cs="Arial"/>
                <w:sz w:val="12"/>
                <w:szCs w:val="12"/>
              </w:rPr>
              <w:t>Сообщения о проведении общего собрания акционеров /бюллетеней для голосования на общем собрании акционеров</w:t>
            </w:r>
          </w:p>
          <w:p w14:paraId="7A056B7E" w14:textId="3EE71607" w:rsidR="00491106" w:rsidRPr="00AB3BE5" w:rsidRDefault="00491106" w:rsidP="00491106">
            <w:pPr>
              <w:ind w:left="313" w:hanging="296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sz w:val="12"/>
                <w:szCs w:val="12"/>
              </w:rPr>
              <w:t>Порядка ознакомления с Сообщением о проведении общего собрания акционеров</w:t>
            </w:r>
          </w:p>
        </w:tc>
      </w:tr>
      <w:tr w:rsidR="00491106" w:rsidRPr="00AB3BE5" w14:paraId="6F27B6F1" w14:textId="77777777" w:rsidTr="00491106">
        <w:tc>
          <w:tcPr>
            <w:tcW w:w="10763" w:type="dxa"/>
            <w:gridSpan w:val="2"/>
          </w:tcPr>
          <w:p w14:paraId="5960BC61" w14:textId="72B7E6B5" w:rsidR="00491106" w:rsidRPr="00AB3BE5" w:rsidRDefault="00D3109F" w:rsidP="006F1D8F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2"/>
                <w:szCs w:val="12"/>
              </w:rPr>
              <w:t xml:space="preserve">В случае отсутствия выбора способов информирования, уведомление осуществляется способом, определённым уполномоченным органом Общества, в том числе </w:t>
            </w:r>
            <w:proofErr w:type="gramStart"/>
            <w:r w:rsidRPr="00AB3BE5">
              <w:rPr>
                <w:rFonts w:ascii="Arial" w:hAnsi="Arial" w:cs="Arial"/>
                <w:b/>
                <w:sz w:val="12"/>
                <w:szCs w:val="12"/>
              </w:rPr>
              <w:t>с  использованием</w:t>
            </w:r>
            <w:proofErr w:type="gramEnd"/>
            <w:r w:rsidRPr="00AB3BE5">
              <w:rPr>
                <w:rFonts w:ascii="Arial" w:hAnsi="Arial" w:cs="Arial"/>
                <w:b/>
                <w:sz w:val="12"/>
                <w:szCs w:val="12"/>
              </w:rPr>
              <w:t xml:space="preserve"> электронного</w:t>
            </w:r>
            <w:r w:rsidRPr="00AB3BE5">
              <w:rPr>
                <w:rFonts w:ascii="Arial" w:hAnsi="Arial" w:cs="Arial"/>
                <w:b/>
                <w:bCs/>
                <w:iCs/>
                <w:sz w:val="12"/>
                <w:szCs w:val="12"/>
              </w:rPr>
              <w:t xml:space="preserve"> сервиса Личный кабинет Акционера.</w:t>
            </w:r>
          </w:p>
        </w:tc>
      </w:tr>
    </w:tbl>
    <w:p w14:paraId="7AE0B464" w14:textId="197552AC" w:rsidR="00556DFB" w:rsidRPr="00AB3BE5" w:rsidRDefault="00556DFB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6799"/>
      </w:tblGrid>
      <w:tr w:rsidR="002B312A" w:rsidRPr="00AB3BE5" w14:paraId="10A68EAB" w14:textId="77777777" w:rsidTr="004F4E78">
        <w:tc>
          <w:tcPr>
            <w:tcW w:w="10763" w:type="dxa"/>
            <w:gridSpan w:val="2"/>
          </w:tcPr>
          <w:p w14:paraId="1D0CD726" w14:textId="5B217165" w:rsidR="002B312A" w:rsidRPr="00AB3BE5" w:rsidRDefault="00552C5D" w:rsidP="00F94A91">
            <w:pPr>
              <w:ind w:left="313" w:hanging="313"/>
              <w:rPr>
                <w:rFonts w:ascii="Arial" w:hAnsi="Arial" w:cs="Arial"/>
                <w:b/>
                <w:i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11</w:t>
            </w:r>
            <w:r w:rsidR="002B312A" w:rsidRPr="00AB3BE5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2B312A" w:rsidRPr="00AB3B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Форма выплаты </w:t>
            </w:r>
            <w:r w:rsidR="002B312A" w:rsidRPr="00AB3BE5">
              <w:rPr>
                <w:rFonts w:ascii="Arial" w:hAnsi="Arial" w:cs="Arial"/>
                <w:b/>
                <w:sz w:val="18"/>
                <w:szCs w:val="18"/>
              </w:rPr>
              <w:t>доходов по ценным бумагам</w:t>
            </w:r>
            <w:r w:rsidR="002B312A" w:rsidRPr="00AB3BE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="002B312A" w:rsidRPr="00AB3BE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B312A" w:rsidRPr="00AB3BE5">
              <w:rPr>
                <w:rFonts w:ascii="Arial" w:hAnsi="Arial" w:cs="Arial"/>
                <w:sz w:val="16"/>
                <w:szCs w:val="16"/>
              </w:rPr>
              <w:t>перечисление на банковский счет</w:t>
            </w:r>
            <w:r w:rsidR="00F94A91"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B312A" w:rsidRPr="00AB3BE5">
              <w:rPr>
                <w:rFonts w:ascii="Arial" w:hAnsi="Arial" w:cs="Arial"/>
                <w:i/>
                <w:sz w:val="16"/>
                <w:szCs w:val="16"/>
              </w:rPr>
              <w:t>(в случае отсутствия реквизитов для выплаты доходов по ценным бумагам выплата доходов осуществляется почтовым переводом).</w:t>
            </w:r>
          </w:p>
        </w:tc>
      </w:tr>
      <w:tr w:rsidR="002B312A" w:rsidRPr="00AB3BE5" w14:paraId="523A23F0" w14:textId="77777777" w:rsidTr="00DF5B69">
        <w:trPr>
          <w:trHeight w:val="203"/>
        </w:trPr>
        <w:tc>
          <w:tcPr>
            <w:tcW w:w="10763" w:type="dxa"/>
            <w:gridSpan w:val="2"/>
            <w:vAlign w:val="center"/>
          </w:tcPr>
          <w:p w14:paraId="27CBD86A" w14:textId="77CBA488" w:rsidR="002B312A" w:rsidRPr="00AB3BE5" w:rsidRDefault="002B312A" w:rsidP="005933C2">
            <w:pPr>
              <w:ind w:firstLine="312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Реквизиты банковского счета для получения доходов и выплат по ценным бумагам:</w:t>
            </w:r>
          </w:p>
        </w:tc>
      </w:tr>
      <w:tr w:rsidR="002B312A" w:rsidRPr="00AB3BE5" w14:paraId="69482CEE" w14:textId="77777777" w:rsidTr="004F4E78">
        <w:trPr>
          <w:trHeight w:val="303"/>
        </w:trPr>
        <w:tc>
          <w:tcPr>
            <w:tcW w:w="10763" w:type="dxa"/>
            <w:gridSpan w:val="2"/>
            <w:vAlign w:val="center"/>
          </w:tcPr>
          <w:p w14:paraId="5357C5B2" w14:textId="2585243E" w:rsidR="002B312A" w:rsidRPr="00AB3BE5" w:rsidRDefault="002B312A" w:rsidP="00C1165F">
            <w:pPr>
              <w:ind w:firstLine="313"/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Наименование банка/Отделения банка/Банка посредника</w:t>
            </w:r>
            <w:r w:rsidR="005933C2" w:rsidRPr="00AB3BE5">
              <w:rPr>
                <w:rFonts w:ascii="Arial" w:hAnsi="Arial" w:cs="Arial"/>
                <w:sz w:val="16"/>
                <w:szCs w:val="16"/>
              </w:rPr>
              <w:t xml:space="preserve"> _________________________________________________________________</w:t>
            </w:r>
          </w:p>
        </w:tc>
      </w:tr>
      <w:tr w:rsidR="002B312A" w:rsidRPr="00AB3BE5" w14:paraId="5187131C" w14:textId="77777777" w:rsidTr="00DB6310">
        <w:trPr>
          <w:trHeight w:val="283"/>
        </w:trPr>
        <w:tc>
          <w:tcPr>
            <w:tcW w:w="3964" w:type="dxa"/>
            <w:vAlign w:val="center"/>
          </w:tcPr>
          <w:p w14:paraId="10F09C8D" w14:textId="6BC4FE7A" w:rsidR="002B312A" w:rsidRPr="00AB3BE5" w:rsidRDefault="002B312A" w:rsidP="00C1165F">
            <w:pPr>
              <w:ind w:firstLine="313"/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6799" w:type="dxa"/>
            <w:vAlign w:val="center"/>
          </w:tcPr>
          <w:tbl>
            <w:tblPr>
              <w:tblStyle w:val="a9"/>
              <w:tblW w:w="2547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2B312A" w:rsidRPr="00AB3BE5" w14:paraId="546F6A69" w14:textId="77777777" w:rsidTr="002B312A">
              <w:trPr>
                <w:trHeight w:val="283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8EFE578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6432108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8571415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FAA6436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6D34BBF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30DE064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666157F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55399AD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33B7B4F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79B28AE3" w14:textId="77777777" w:rsidR="002B312A" w:rsidRPr="00AB3BE5" w:rsidRDefault="002B312A" w:rsidP="00C1165F">
            <w:pPr>
              <w:ind w:firstLine="313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2B312A" w:rsidRPr="00AB3BE5" w14:paraId="66B6A3CC" w14:textId="77777777" w:rsidTr="00DB6310">
        <w:trPr>
          <w:trHeight w:val="283"/>
        </w:trPr>
        <w:tc>
          <w:tcPr>
            <w:tcW w:w="3964" w:type="dxa"/>
            <w:vAlign w:val="center"/>
          </w:tcPr>
          <w:p w14:paraId="45F501B2" w14:textId="7F637305" w:rsidR="002B312A" w:rsidRPr="00AB3BE5" w:rsidRDefault="002B312A" w:rsidP="002B312A">
            <w:pPr>
              <w:ind w:firstLine="313"/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Корреспондентский счёт</w:t>
            </w:r>
          </w:p>
        </w:tc>
        <w:tc>
          <w:tcPr>
            <w:tcW w:w="6799" w:type="dxa"/>
          </w:tcPr>
          <w:tbl>
            <w:tblPr>
              <w:tblStyle w:val="a9"/>
              <w:tblW w:w="5660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F94A91" w:rsidRPr="00AB3BE5" w14:paraId="61D023C3" w14:textId="4B13E853" w:rsidTr="006F6791">
              <w:trPr>
                <w:trHeight w:val="283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15220D3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6C220F5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0773CD4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9658B73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7A38D20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869D001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E5D85DD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4E53E69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99814CA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A6270A2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0D87DC62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01E53CD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16819BCB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054276B1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55C487BA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6F97C0A9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2BC70849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0D9599C9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F396F83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1977D6F9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634EF269" w14:textId="77777777" w:rsidR="002B312A" w:rsidRPr="00AB3BE5" w:rsidRDefault="002B312A" w:rsidP="002B312A">
            <w:pPr>
              <w:ind w:firstLine="313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2B312A" w:rsidRPr="00AB3BE5" w14:paraId="60EC5C71" w14:textId="77777777" w:rsidTr="00DB6310">
        <w:trPr>
          <w:trHeight w:val="283"/>
        </w:trPr>
        <w:tc>
          <w:tcPr>
            <w:tcW w:w="3964" w:type="dxa"/>
            <w:vAlign w:val="center"/>
          </w:tcPr>
          <w:p w14:paraId="07B6BA68" w14:textId="25408BD1" w:rsidR="002B312A" w:rsidRPr="00AB3BE5" w:rsidRDefault="002B312A" w:rsidP="00C1165F">
            <w:pPr>
              <w:ind w:firstLine="313"/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Счёт получателя платежа</w:t>
            </w:r>
          </w:p>
        </w:tc>
        <w:tc>
          <w:tcPr>
            <w:tcW w:w="6799" w:type="dxa"/>
            <w:vAlign w:val="center"/>
          </w:tcPr>
          <w:tbl>
            <w:tblPr>
              <w:tblStyle w:val="a9"/>
              <w:tblW w:w="5660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F94A91" w:rsidRPr="00AB3BE5" w14:paraId="2D9C087D" w14:textId="5E9C6985" w:rsidTr="0085034B">
              <w:trPr>
                <w:trHeight w:val="283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8F8EA47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04051A0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E884AEE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DAF6433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CA3ED44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7D22365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3A49D6D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D38403B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204E4EA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0CE9170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6FAE6ADF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1146F084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6985A309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46CC7B1E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1890309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70464370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5296115A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622498AA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1018BF9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23639D9C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0819CD79" w14:textId="77777777" w:rsidR="002B312A" w:rsidRPr="00AB3BE5" w:rsidRDefault="002B312A" w:rsidP="00C1165F">
            <w:pPr>
              <w:ind w:firstLine="313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F94A91" w:rsidRPr="00AB3BE5" w14:paraId="041F1D43" w14:textId="77777777" w:rsidTr="00DB6310">
        <w:trPr>
          <w:trHeight w:val="283"/>
        </w:trPr>
        <w:tc>
          <w:tcPr>
            <w:tcW w:w="3964" w:type="dxa"/>
            <w:vAlign w:val="center"/>
          </w:tcPr>
          <w:p w14:paraId="0F40BDAF" w14:textId="77777777" w:rsidR="00F94A91" w:rsidRPr="00AB3BE5" w:rsidRDefault="00F94A91" w:rsidP="00C1165F">
            <w:pPr>
              <w:ind w:firstLine="313"/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Наименование банка, если получатель банк</w:t>
            </w:r>
          </w:p>
        </w:tc>
        <w:tc>
          <w:tcPr>
            <w:tcW w:w="6799" w:type="dxa"/>
            <w:vAlign w:val="center"/>
          </w:tcPr>
          <w:p w14:paraId="0514A589" w14:textId="2858DF5E" w:rsidR="00F94A91" w:rsidRPr="00AB3BE5" w:rsidRDefault="005933C2" w:rsidP="005933C2">
            <w:pPr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</w:t>
            </w:r>
          </w:p>
        </w:tc>
      </w:tr>
      <w:tr w:rsidR="00F94A91" w:rsidRPr="00AB3BE5" w14:paraId="56817982" w14:textId="77777777" w:rsidTr="00DB6310">
        <w:trPr>
          <w:trHeight w:val="283"/>
        </w:trPr>
        <w:tc>
          <w:tcPr>
            <w:tcW w:w="3964" w:type="dxa"/>
            <w:vAlign w:val="center"/>
          </w:tcPr>
          <w:p w14:paraId="2155ED56" w14:textId="097315DB" w:rsidR="00F94A91" w:rsidRPr="00AB3BE5" w:rsidRDefault="00F94A91" w:rsidP="00C1165F">
            <w:pPr>
              <w:ind w:firstLine="313"/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Счёт банка получателя в банке посреднике</w:t>
            </w:r>
          </w:p>
        </w:tc>
        <w:tc>
          <w:tcPr>
            <w:tcW w:w="6799" w:type="dxa"/>
            <w:vAlign w:val="center"/>
          </w:tcPr>
          <w:tbl>
            <w:tblPr>
              <w:tblStyle w:val="a9"/>
              <w:tblW w:w="5660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F94A91" w:rsidRPr="00AB3BE5" w14:paraId="0362BB57" w14:textId="77777777" w:rsidTr="00E070EF">
              <w:trPr>
                <w:trHeight w:val="283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87EBCE7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121E0C1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BB8293F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3134D9F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695B0CA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7AC2207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1A24F11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AC027ED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8C88664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FD87541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0E173108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2AC0C165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FC81017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791E185F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1299E26F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49081C9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26CFBE1C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0ABCF398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0DD9C345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7624F89E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DB9A87B" w14:textId="77777777" w:rsidR="00F94A91" w:rsidRPr="00AB3BE5" w:rsidRDefault="00F94A91" w:rsidP="00C1165F">
            <w:pPr>
              <w:ind w:firstLine="313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</w:tbl>
    <w:p w14:paraId="73BAEC9D" w14:textId="1E57A601" w:rsidR="002B312A" w:rsidRPr="00AB3BE5" w:rsidRDefault="002B312A" w:rsidP="006F1D8F">
      <w:pPr>
        <w:rPr>
          <w:rFonts w:ascii="Arial" w:hAnsi="Arial" w:cs="Arial"/>
          <w:b/>
          <w:sz w:val="8"/>
          <w:szCs w:val="8"/>
        </w:rPr>
      </w:pPr>
    </w:p>
    <w:p w14:paraId="165AE634" w14:textId="383E0D0B" w:rsidR="008B0E18" w:rsidRPr="00AB3BE5" w:rsidRDefault="008B0E18" w:rsidP="006F1D8F">
      <w:pPr>
        <w:rPr>
          <w:rFonts w:ascii="Arial" w:hAnsi="Arial" w:cs="Arial"/>
          <w:b/>
          <w:sz w:val="8"/>
          <w:szCs w:val="8"/>
        </w:rPr>
      </w:pPr>
    </w:p>
    <w:p w14:paraId="2DE6C578" w14:textId="3D598FD3" w:rsidR="008B0E18" w:rsidRPr="00AB3BE5" w:rsidRDefault="0028353D" w:rsidP="00D17036">
      <w:pPr>
        <w:pStyle w:val="a5"/>
        <w:jc w:val="left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*</w:t>
      </w:r>
      <w:r w:rsidR="008B0E18" w:rsidRPr="00AB3BE5">
        <w:rPr>
          <w:rFonts w:ascii="Arial" w:hAnsi="Arial" w:cs="Arial"/>
          <w:sz w:val="14"/>
          <w:szCs w:val="14"/>
        </w:rPr>
        <w:t>О</w:t>
      </w:r>
      <w:r w:rsidR="008B0E18" w:rsidRPr="00AB3BE5">
        <w:rPr>
          <w:rFonts w:ascii="Arial" w:hAnsi="Arial" w:cs="Arial"/>
          <w:i/>
          <w:iCs/>
          <w:sz w:val="14"/>
          <w:szCs w:val="14"/>
        </w:rPr>
        <w:t>тправка документов заказным письмом осуществляется при условии оплаты почтовых услуг по Прейскуранту Регистратора.</w:t>
      </w:r>
    </w:p>
    <w:p w14:paraId="515ECA2F" w14:textId="6619861B" w:rsidR="008B0E18" w:rsidRPr="00AB3BE5" w:rsidRDefault="008B0E18" w:rsidP="00D3109F">
      <w:pPr>
        <w:jc w:val="right"/>
        <w:rPr>
          <w:rFonts w:ascii="Arial" w:hAnsi="Arial" w:cs="Arial"/>
          <w:b/>
          <w:sz w:val="8"/>
          <w:szCs w:val="8"/>
        </w:rPr>
      </w:pPr>
      <w:r w:rsidRPr="00AB3BE5">
        <w:rPr>
          <w:rFonts w:ascii="Arial" w:hAnsi="Arial" w:cs="Arial"/>
          <w:i/>
          <w:sz w:val="16"/>
          <w:szCs w:val="16"/>
        </w:rPr>
        <w:t>ПРОДОЛЖЕНИЕ НА ОБОРОТЕ</w:t>
      </w:r>
      <w:r w:rsidR="00DF5B69">
        <w:rPr>
          <w:rFonts w:ascii="Arial" w:hAnsi="Arial" w:cs="Arial"/>
          <w:i/>
          <w:sz w:val="16"/>
          <w:szCs w:val="16"/>
        </w:rPr>
        <w:t xml:space="preserve"> (рекомендуется двусторонняя печать)</w:t>
      </w:r>
      <w:r w:rsidR="00DF5B69" w:rsidRPr="007D3413">
        <w:rPr>
          <w:rFonts w:ascii="Arial" w:hAnsi="Arial" w:cs="Arial"/>
          <w:i/>
          <w:sz w:val="16"/>
          <w:szCs w:val="16"/>
        </w:rPr>
        <w:t xml:space="preserve">  </w:t>
      </w:r>
      <w:r w:rsidR="00DF5B69" w:rsidRPr="007D3413">
        <w:rPr>
          <w:rFonts w:ascii="Arial" w:hAnsi="Arial" w:cs="Arial"/>
          <w:sz w:val="16"/>
          <w:szCs w:val="16"/>
        </w:rPr>
        <w:t xml:space="preserve">     </w:t>
      </w:r>
      <w:r w:rsidR="00DF5B69" w:rsidRPr="007D3413">
        <w:rPr>
          <w:rFonts w:ascii="Arial" w:hAnsi="Arial" w:cs="Arial"/>
          <w:i/>
          <w:iCs/>
          <w:sz w:val="16"/>
          <w:szCs w:val="16"/>
        </w:rPr>
        <w:t xml:space="preserve">                   </w:t>
      </w:r>
      <w:r w:rsidR="00DF5B69" w:rsidRPr="007D3413">
        <w:rPr>
          <w:rFonts w:ascii="Arial" w:hAnsi="Arial" w:cs="Arial"/>
          <w:i/>
          <w:sz w:val="16"/>
          <w:szCs w:val="16"/>
        </w:rPr>
        <w:t xml:space="preserve">  </w:t>
      </w:r>
      <w:r w:rsidR="00DF5B69" w:rsidRPr="007D3413">
        <w:rPr>
          <w:rFonts w:ascii="Arial" w:hAnsi="Arial" w:cs="Arial"/>
          <w:sz w:val="16"/>
          <w:szCs w:val="16"/>
        </w:rPr>
        <w:t xml:space="preserve">     </w:t>
      </w:r>
      <w:r w:rsidR="00DF5B69" w:rsidRPr="007D3413">
        <w:rPr>
          <w:rFonts w:ascii="Arial" w:hAnsi="Arial" w:cs="Arial"/>
          <w:i/>
          <w:iCs/>
          <w:sz w:val="16"/>
          <w:szCs w:val="16"/>
        </w:rPr>
        <w:t xml:space="preserve">                   </w:t>
      </w:r>
      <w:r w:rsidR="00DF5B69">
        <w:rPr>
          <w:rFonts w:ascii="Arial" w:hAnsi="Arial" w:cs="Arial"/>
          <w:i/>
          <w:sz w:val="16"/>
          <w:szCs w:val="16"/>
        </w:rPr>
        <w:t xml:space="preserve"> </w:t>
      </w:r>
    </w:p>
    <w:tbl>
      <w:tblPr>
        <w:tblStyle w:val="a9"/>
        <w:tblW w:w="107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4247"/>
      </w:tblGrid>
      <w:tr w:rsidR="008B0E18" w:rsidRPr="00AB3BE5" w14:paraId="08AC5CC5" w14:textId="77777777" w:rsidTr="009D6530">
        <w:tc>
          <w:tcPr>
            <w:tcW w:w="6516" w:type="dxa"/>
          </w:tcPr>
          <w:p w14:paraId="51DA8CCD" w14:textId="7F83ADA5" w:rsidR="008B0E18" w:rsidRPr="00AB3BE5" w:rsidRDefault="008B0E18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lastRenderedPageBreak/>
              <w:t>1</w:t>
            </w:r>
            <w:r w:rsidR="00552C5D" w:rsidRPr="00AB3BE5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AB3BE5">
              <w:rPr>
                <w:rFonts w:ascii="Arial" w:hAnsi="Arial" w:cs="Arial"/>
                <w:b/>
                <w:sz w:val="17"/>
                <w:szCs w:val="17"/>
              </w:rPr>
              <w:t xml:space="preserve">Идентификационный номер налогоплательщика - </w:t>
            </w:r>
            <w:r w:rsidRPr="00AB3BE5">
              <w:rPr>
                <w:rFonts w:ascii="Arial" w:hAnsi="Arial" w:cs="Arial"/>
                <w:b/>
                <w:sz w:val="17"/>
                <w:szCs w:val="17"/>
                <w:u w:val="single"/>
              </w:rPr>
              <w:t>ИНН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**</w:t>
            </w:r>
          </w:p>
        </w:tc>
        <w:tc>
          <w:tcPr>
            <w:tcW w:w="4247" w:type="dxa"/>
          </w:tcPr>
          <w:tbl>
            <w:tblPr>
              <w:tblStyle w:val="a9"/>
              <w:tblW w:w="3396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3945CD" w:rsidRPr="00AB3BE5" w14:paraId="47FB2465" w14:textId="62BDF3F6" w:rsidTr="003945CD">
              <w:trPr>
                <w:trHeight w:val="283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5FD65E2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53A8DF5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264B755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CDA3516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A33548C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E3F6A9C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1E99DF2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A5CF406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B0A8357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D5D866F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2068B3FD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2C450FF7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4FE3E64" w14:textId="721CB1B6" w:rsidR="008B0E18" w:rsidRPr="00AB3BE5" w:rsidRDefault="008B0E18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9D6530" w:rsidRPr="00AB3BE5" w14:paraId="63FBAB60" w14:textId="3F6C6B04" w:rsidTr="009D6530">
        <w:tc>
          <w:tcPr>
            <w:tcW w:w="6516" w:type="dxa"/>
          </w:tcPr>
          <w:p w14:paraId="4F6ABDD1" w14:textId="76AA64C6" w:rsidR="009D6530" w:rsidRPr="00AB3BE5" w:rsidRDefault="009D6530" w:rsidP="00DC1E99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552C5D" w:rsidRPr="00AB3BE5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AB3BE5">
              <w:rPr>
                <w:rFonts w:ascii="Arial" w:hAnsi="Arial" w:cs="Arial"/>
                <w:b/>
                <w:sz w:val="17"/>
                <w:szCs w:val="17"/>
              </w:rPr>
              <w:t>С</w:t>
            </w:r>
            <w:r w:rsidRPr="00AB3BE5">
              <w:rPr>
                <w:rFonts w:ascii="Arial" w:hAnsi="Arial" w:cs="Arial"/>
                <w:b/>
                <w:color w:val="000000"/>
                <w:sz w:val="17"/>
                <w:szCs w:val="17"/>
              </w:rPr>
              <w:t>видетельство обязательного пенсионного страхования –</w:t>
            </w:r>
            <w:r w:rsidRPr="00AB3BE5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AB3BE5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СНИЛС</w:t>
            </w:r>
            <w:r w:rsidRPr="00AB3BE5">
              <w:rPr>
                <w:rFonts w:ascii="Arial" w:hAnsi="Arial" w:cs="Arial"/>
                <w:b/>
                <w:sz w:val="17"/>
                <w:szCs w:val="17"/>
              </w:rPr>
              <w:t xml:space="preserve"> **</w:t>
            </w:r>
          </w:p>
        </w:tc>
        <w:tc>
          <w:tcPr>
            <w:tcW w:w="4247" w:type="dxa"/>
            <w:vAlign w:val="center"/>
          </w:tcPr>
          <w:tbl>
            <w:tblPr>
              <w:tblStyle w:val="a9"/>
              <w:tblW w:w="3962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9D6530" w:rsidRPr="00AB3BE5" w14:paraId="591BD630" w14:textId="77777777" w:rsidTr="00E9078B">
              <w:trPr>
                <w:trHeight w:val="283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8F29738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DA001CE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E721A18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A5FF7E4" w14:textId="65D4CA98" w:rsidR="009D6530" w:rsidRPr="00AB3BE5" w:rsidRDefault="006A1438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EB5B255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B872BD0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BA8A898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058CDD9" w14:textId="2F6D0F0C" w:rsidR="009D6530" w:rsidRPr="00AB3BE5" w:rsidRDefault="006A1438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9DDD6C6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E8534B5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1743E83C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23310F87" w14:textId="1B484F56" w:rsidR="009D6530" w:rsidRPr="00AB3BE5" w:rsidRDefault="00E9078B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83" w:type="dxa"/>
                  <w:vAlign w:val="bottom"/>
                </w:tcPr>
                <w:p w14:paraId="2C2D7DB1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683BCC5C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76C6216" w14:textId="01E1D310" w:rsidR="009D6530" w:rsidRPr="00AB3BE5" w:rsidRDefault="009D6530" w:rsidP="009D6530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</w:tbl>
    <w:p w14:paraId="604BE149" w14:textId="5A0E948B" w:rsidR="009D6530" w:rsidRPr="00AB3BE5" w:rsidRDefault="009D6530" w:rsidP="006F1D8F">
      <w:pPr>
        <w:rPr>
          <w:rFonts w:ascii="Arial" w:hAnsi="Arial" w:cs="Arial"/>
          <w:b/>
          <w:sz w:val="8"/>
          <w:szCs w:val="8"/>
        </w:rPr>
      </w:pPr>
    </w:p>
    <w:tbl>
      <w:tblPr>
        <w:tblW w:w="10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"/>
        <w:gridCol w:w="327"/>
        <w:gridCol w:w="10154"/>
      </w:tblGrid>
      <w:tr w:rsidR="00814DDF" w:rsidRPr="00AB3BE5" w14:paraId="1D3E3E1D" w14:textId="77777777" w:rsidTr="00A9377E">
        <w:trPr>
          <w:trHeight w:val="284"/>
          <w:jc w:val="center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277CE084" w14:textId="641B5A0F" w:rsidR="009D6530" w:rsidRPr="00AB3BE5" w:rsidRDefault="009D6530" w:rsidP="001D7FB0">
            <w:pPr>
              <w:ind w:left="313" w:hanging="3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552C5D" w:rsidRPr="00AB3BE5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AB3BE5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1048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BDED1C" w14:textId="3FC02FA0" w:rsidR="009D6530" w:rsidRPr="00AB3BE5" w:rsidRDefault="00E00417" w:rsidP="00DC1E99">
            <w:pPr>
              <w:ind w:left="852" w:hanging="852"/>
              <w:rPr>
                <w:rFonts w:ascii="Arial" w:hAnsi="Arial" w:cs="Arial"/>
                <w:b/>
                <w:sz w:val="14"/>
                <w:szCs w:val="14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="009D6530" w:rsidRPr="00AB3BE5">
              <w:rPr>
                <w:rFonts w:ascii="Arial" w:hAnsi="Arial" w:cs="Arial"/>
                <w:b/>
                <w:sz w:val="16"/>
                <w:szCs w:val="16"/>
              </w:rPr>
              <w:t>Принадлежность к категории должностных лиц:</w:t>
            </w:r>
            <w:r w:rsidR="009D6530" w:rsidRPr="00AB3BE5">
              <w:rPr>
                <w:rFonts w:ascii="Arial" w:hAnsi="Arial" w:cs="Arial"/>
                <w:sz w:val="14"/>
                <w:szCs w:val="14"/>
              </w:rPr>
              <w:t xml:space="preserve"> (заполняется в целях выполнения требований Федерального закона от 07.08.2001 №115-ФЗ «О противодействии легализации (отмыванию) доходов, полученных преступным путем, и финансированию терроризма»):</w:t>
            </w:r>
          </w:p>
        </w:tc>
      </w:tr>
      <w:tr w:rsidR="00814DDF" w:rsidRPr="00AB3BE5" w14:paraId="1DECEFE9" w14:textId="77777777" w:rsidTr="00A9377E">
        <w:trPr>
          <w:trHeight w:val="284"/>
          <w:jc w:val="center"/>
        </w:trPr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E1AA96" w14:textId="77777777" w:rsidR="009D6530" w:rsidRPr="00AB3BE5" w:rsidRDefault="009D6530" w:rsidP="001D7FB0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275A2458" w14:textId="4EFE7528" w:rsidR="009D6530" w:rsidRPr="00AB3BE5" w:rsidRDefault="00814DDF" w:rsidP="00E00417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3BE5">
              <w:rPr>
                <w:rFonts w:ascii="Arial" w:hAnsi="Arial" w:cs="Arial"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311484" w14:textId="77777777" w:rsidR="009D6530" w:rsidRPr="00AB3BE5" w:rsidRDefault="009D6530" w:rsidP="00DC1E99">
            <w:pPr>
              <w:spacing w:before="60"/>
              <w:ind w:right="57"/>
              <w:jc w:val="both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Не являюсь иностранным публичным должностным лицом</w:t>
            </w:r>
            <w:r w:rsidRPr="00AB3BE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B3BE5">
              <w:rPr>
                <w:rFonts w:ascii="Arial" w:hAnsi="Arial" w:cs="Arial"/>
                <w:sz w:val="14"/>
                <w:szCs w:val="14"/>
              </w:rPr>
              <w:t>/ супругой (-ом), близким родственником</w:t>
            </w:r>
            <w:r w:rsidRPr="00AB3BE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AB3BE5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ИПДЛ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 xml:space="preserve"> - любое назначаемое или избираемое физическое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публичного)</w:t>
            </w:r>
          </w:p>
        </w:tc>
      </w:tr>
      <w:tr w:rsidR="00814DDF" w:rsidRPr="00AB3BE5" w14:paraId="04E2293F" w14:textId="77777777" w:rsidTr="00A9377E">
        <w:trPr>
          <w:trHeight w:val="284"/>
          <w:jc w:val="center"/>
        </w:trPr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25BC7CF6" w14:textId="77777777" w:rsidR="009D6530" w:rsidRPr="00AB3BE5" w:rsidRDefault="009D6530" w:rsidP="001D7FB0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4B12AF80" w14:textId="12E166DC" w:rsidR="009D6530" w:rsidRPr="00AB3BE5" w:rsidRDefault="00814DDF" w:rsidP="00E004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3BE5">
              <w:rPr>
                <w:rFonts w:ascii="Arial" w:hAnsi="Arial" w:cs="Arial"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E39BF1" w14:textId="77777777" w:rsidR="009D6530" w:rsidRPr="00AB3BE5" w:rsidRDefault="009D6530" w:rsidP="001E3AEE">
            <w:pPr>
              <w:ind w:right="57"/>
              <w:jc w:val="both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Не являюсь должностным лицом публичной международной организации</w:t>
            </w:r>
            <w:r w:rsidRPr="00AB3BE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AB3BE5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ДЛПМО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 xml:space="preserve"> - 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имени)</w:t>
            </w:r>
          </w:p>
        </w:tc>
      </w:tr>
      <w:tr w:rsidR="00814DDF" w:rsidRPr="00AB3BE5" w14:paraId="737ABFCC" w14:textId="77777777" w:rsidTr="00A9377E">
        <w:trPr>
          <w:trHeight w:val="284"/>
          <w:jc w:val="center"/>
        </w:trPr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73550E4E" w14:textId="77777777" w:rsidR="009D6530" w:rsidRPr="00AB3BE5" w:rsidRDefault="009D6530" w:rsidP="001D7FB0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2112BDEC" w14:textId="6C33CBE7" w:rsidR="009D6530" w:rsidRPr="00AB3BE5" w:rsidRDefault="00814DDF" w:rsidP="00E004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3BE5">
              <w:rPr>
                <w:rFonts w:ascii="Arial" w:hAnsi="Arial" w:cs="Arial"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0CDCAD" w14:textId="77777777" w:rsidR="009D6530" w:rsidRPr="00AB3BE5" w:rsidRDefault="009D6530" w:rsidP="001E3AEE">
            <w:pPr>
              <w:ind w:right="57"/>
              <w:jc w:val="both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Не являюсь российским публичным должностным лицом</w:t>
            </w:r>
            <w:r w:rsidRPr="00AB3BE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AB3BE5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РПДЛ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 xml:space="preserve"> - физическое лицо, замещающее (занимающее) государственную должность Российской Федерации, должность члена Совета директоров Центрального банка РФ, должность федеральной государственной службы, назначение на которые и освобождение от которых осуществляется Президентом РФ или Правительством РФ, должность в Центральном банке РФ, государственной корпорации и иной организации, созданной РФ на основании федеральных законов, включенной в перечень должностей, определяемый Президентом РФ)</w:t>
            </w:r>
          </w:p>
        </w:tc>
      </w:tr>
      <w:tr w:rsidR="00814DDF" w:rsidRPr="00AB3BE5" w14:paraId="699EA3D9" w14:textId="77777777" w:rsidTr="00A9377E">
        <w:trPr>
          <w:trHeight w:val="284"/>
          <w:jc w:val="center"/>
        </w:trPr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471CE4FA" w14:textId="354E732E" w:rsidR="009D6530" w:rsidRPr="00AB3BE5" w:rsidRDefault="009D6530" w:rsidP="001D7FB0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14DDF" w:rsidRPr="00AB3BE5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3A892C01" w14:textId="1A224FC9" w:rsidR="009D6530" w:rsidRPr="00AB3BE5" w:rsidRDefault="00814DDF" w:rsidP="00E004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3BE5">
              <w:rPr>
                <w:rFonts w:ascii="Arial" w:hAnsi="Arial" w:cs="Arial"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69EC65" w14:textId="77777777" w:rsidR="009D6530" w:rsidRPr="00AB3BE5" w:rsidRDefault="009D6530" w:rsidP="001E3AEE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Не являюсь руководителем или учредителем некоммерческой организации</w:t>
            </w:r>
            <w:r w:rsidRPr="00AB3BE5">
              <w:rPr>
                <w:rFonts w:ascii="Arial" w:hAnsi="Arial" w:cs="Arial"/>
                <w:b/>
                <w:sz w:val="14"/>
                <w:szCs w:val="14"/>
              </w:rPr>
              <w:t xml:space="preserve">, 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>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Российской Федерации</w:t>
            </w:r>
          </w:p>
        </w:tc>
      </w:tr>
      <w:tr w:rsidR="00814DDF" w:rsidRPr="00AB3BE5" w14:paraId="26BF7BE3" w14:textId="77777777" w:rsidTr="00A9377E">
        <w:trPr>
          <w:trHeight w:val="284"/>
          <w:jc w:val="center"/>
        </w:trPr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0600AEC7" w14:textId="7303F841" w:rsidR="009D6530" w:rsidRPr="00AB3BE5" w:rsidRDefault="009D6530" w:rsidP="001D7FB0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14DDF" w:rsidRPr="00AB3BE5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633DADD5" w14:textId="315B9708" w:rsidR="009D6530" w:rsidRPr="00AB3BE5" w:rsidRDefault="00814DDF" w:rsidP="00E004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3BE5">
              <w:rPr>
                <w:rFonts w:ascii="Arial" w:hAnsi="Arial" w:cs="Arial"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429E4B" w14:textId="77777777" w:rsidR="009D6530" w:rsidRPr="00AB3BE5" w:rsidRDefault="009D6530" w:rsidP="001E3AEE">
            <w:pPr>
              <w:ind w:right="57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Выгодоприобретатель отсутствует </w:t>
            </w:r>
            <w:r w:rsidRPr="00AB3BE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AB3BE5">
              <w:rPr>
                <w:rFonts w:ascii="Arial" w:hAnsi="Arial" w:cs="Arial"/>
                <w:i/>
                <w:sz w:val="16"/>
                <w:szCs w:val="16"/>
                <w:u w:val="single" w:color="A6A6A6"/>
              </w:rPr>
              <w:t>Выгодоприобретатель</w:t>
            </w:r>
            <w:r w:rsidRPr="00AB3BE5">
              <w:rPr>
                <w:rFonts w:ascii="Arial" w:hAnsi="Arial" w:cs="Arial"/>
                <w:i/>
                <w:sz w:val="16"/>
                <w:szCs w:val="16"/>
              </w:rPr>
              <w:t xml:space="preserve"> -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имуществом)</w:t>
            </w:r>
          </w:p>
        </w:tc>
      </w:tr>
      <w:tr w:rsidR="00814DDF" w:rsidRPr="00AB3BE5" w14:paraId="21AFD1C2" w14:textId="77777777" w:rsidTr="00A9377E">
        <w:trPr>
          <w:trHeight w:val="284"/>
          <w:jc w:val="center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1B0088BC" w14:textId="12CA31AE" w:rsidR="009D6530" w:rsidRPr="00AB3BE5" w:rsidRDefault="009D6530" w:rsidP="001D7FB0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14DDF" w:rsidRPr="00AB3BE5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7E8A62E5" w14:textId="21BDCC8C" w:rsidR="009D6530" w:rsidRPr="00AB3BE5" w:rsidRDefault="00814DDF" w:rsidP="00E004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3BE5">
              <w:rPr>
                <w:rFonts w:ascii="Arial" w:hAnsi="Arial" w:cs="Arial"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10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00D9CA" w14:textId="77777777" w:rsidR="009D6530" w:rsidRPr="00AB3BE5" w:rsidRDefault="009D6530" w:rsidP="001E3AEE">
            <w:pPr>
              <w:ind w:right="57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Иное лицо, являющееся бенефициарным владельцем, отсутствует</w:t>
            </w:r>
            <w:r w:rsidRPr="00AB3BE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AB3BE5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Бенефициарным владельцем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 xml:space="preserve"> клиента - физического лица считается это лицо, за исключением случаев, если имеются основания полагать, что бенефициарным владельцем является иное физическое лицо)</w:t>
            </w:r>
          </w:p>
        </w:tc>
      </w:tr>
      <w:tr w:rsidR="00A9377E" w:rsidRPr="00AB3BE5" w14:paraId="7EDD825D" w14:textId="77777777" w:rsidTr="00A9377E">
        <w:trPr>
          <w:trHeight w:val="277"/>
          <w:jc w:val="center"/>
        </w:trPr>
        <w:tc>
          <w:tcPr>
            <w:tcW w:w="10823" w:type="dxa"/>
            <w:gridSpan w:val="3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10EBBDE" w14:textId="6E415347" w:rsidR="009D6530" w:rsidRPr="00AB3BE5" w:rsidRDefault="009D6530" w:rsidP="00814DDF">
            <w:pPr>
              <w:spacing w:before="120"/>
              <w:jc w:val="center"/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</w:pP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В случае 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отсутствия отметок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в пунктах 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</w:t>
            </w:r>
            <w:r w:rsidR="00EC2B82"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4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, 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</w:t>
            </w:r>
            <w:r w:rsidR="00EC2B82"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5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, 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</w:t>
            </w:r>
            <w:r w:rsidR="00EC2B82"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6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и 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</w:t>
            </w:r>
            <w:r w:rsidR="00EC2B82"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7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обязательно заполнение Опросного листа (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Форма ОЛ-2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)</w:t>
            </w:r>
          </w:p>
          <w:p w14:paraId="5D4A1CEC" w14:textId="77777777" w:rsidR="009D6530" w:rsidRPr="00AB3BE5" w:rsidRDefault="009D6530" w:rsidP="001E3AEE">
            <w:pPr>
              <w:ind w:right="57"/>
              <w:jc w:val="center"/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</w:pP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и соответствующего Приложения к нему</w:t>
            </w:r>
          </w:p>
          <w:p w14:paraId="7F446B83" w14:textId="77777777" w:rsidR="009D6530" w:rsidRPr="00AB3BE5" w:rsidRDefault="009D6530" w:rsidP="001E3AEE">
            <w:pPr>
              <w:ind w:right="57"/>
              <w:jc w:val="center"/>
              <w:rPr>
                <w:rFonts w:asciiTheme="minorHAnsi" w:eastAsia="BatangChe" w:hAnsiTheme="minorHAnsi" w:cs="Arial"/>
                <w:b/>
                <w:spacing w:val="-2"/>
                <w:sz w:val="14"/>
                <w:szCs w:val="14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B3BE5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В случае непредоставления информации АО «ДРАГА» оставляет за собой право самостоятельно </w:t>
            </w:r>
            <w:r w:rsidRPr="00AB3BE5">
              <w:rPr>
                <w:rFonts w:ascii="Arial" w:hAnsi="Arial" w:cs="Arial"/>
                <w:sz w:val="14"/>
                <w:szCs w:val="14"/>
              </w:rPr>
              <w:t>принимать обоснованные и доступные в сложившихся обстоятельствах меры по сбору вышеуказанных сведений.</w:t>
            </w:r>
          </w:p>
        </w:tc>
      </w:tr>
    </w:tbl>
    <w:p w14:paraId="7C658F54" w14:textId="5F388CDD" w:rsidR="009D6530" w:rsidRPr="00AB3BE5" w:rsidRDefault="009D6530" w:rsidP="006F1D8F">
      <w:pPr>
        <w:rPr>
          <w:rFonts w:ascii="Arial" w:hAnsi="Arial" w:cs="Arial"/>
          <w:b/>
          <w:sz w:val="8"/>
          <w:szCs w:val="8"/>
        </w:rPr>
      </w:pPr>
    </w:p>
    <w:p w14:paraId="79533E99" w14:textId="09956B9F" w:rsidR="009D6530" w:rsidRPr="00AB3BE5" w:rsidRDefault="009D6530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3588"/>
        <w:gridCol w:w="3588"/>
      </w:tblGrid>
      <w:tr w:rsidR="00814DDF" w:rsidRPr="00AB3BE5" w14:paraId="58E9C768" w14:textId="77777777" w:rsidTr="001C23A9">
        <w:tc>
          <w:tcPr>
            <w:tcW w:w="10763" w:type="dxa"/>
            <w:gridSpan w:val="3"/>
            <w:shd w:val="clear" w:color="auto" w:fill="D9D9D9" w:themeFill="background1" w:themeFillShade="D9"/>
          </w:tcPr>
          <w:p w14:paraId="2064DFC8" w14:textId="48866A92" w:rsidR="00814DDF" w:rsidRPr="00AB3BE5" w:rsidRDefault="00DB6310" w:rsidP="00DB6310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Законный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представитель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зарегистрированного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лица</w:t>
            </w:r>
            <w:proofErr w:type="spellEnd"/>
          </w:p>
        </w:tc>
      </w:tr>
      <w:tr w:rsidR="00DB6310" w:rsidRPr="00AB3BE5" w14:paraId="568978CF" w14:textId="77777777" w:rsidTr="001C23A9">
        <w:tc>
          <w:tcPr>
            <w:tcW w:w="3587" w:type="dxa"/>
            <w:shd w:val="clear" w:color="auto" w:fill="D9D9D9" w:themeFill="background1" w:themeFillShade="D9"/>
            <w:vAlign w:val="center"/>
          </w:tcPr>
          <w:p w14:paraId="4341F931" w14:textId="35F289EA" w:rsidR="00DB6310" w:rsidRPr="00AB3BE5" w:rsidRDefault="00DB6310" w:rsidP="00DB631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22"/>
                <w:szCs w:val="22"/>
              </w:rPr>
              <w:sym w:font="Wingdings" w:char="F0A8"/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AB3BE5">
              <w:rPr>
                <w:rFonts w:ascii="Arial" w:hAnsi="Arial" w:cs="Arial"/>
                <w:b/>
                <w:iCs/>
                <w:sz w:val="18"/>
                <w:szCs w:val="18"/>
              </w:rPr>
              <w:t>Родитель, усыновитель</w:t>
            </w:r>
          </w:p>
        </w:tc>
        <w:tc>
          <w:tcPr>
            <w:tcW w:w="3588" w:type="dxa"/>
            <w:shd w:val="clear" w:color="auto" w:fill="D9D9D9" w:themeFill="background1" w:themeFillShade="D9"/>
            <w:vAlign w:val="center"/>
          </w:tcPr>
          <w:p w14:paraId="5501A477" w14:textId="34A1A8BB" w:rsidR="00DB6310" w:rsidRPr="00AB3BE5" w:rsidRDefault="00DB6310" w:rsidP="00DB6310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22"/>
                <w:szCs w:val="22"/>
              </w:rPr>
              <w:sym w:font="Wingdings" w:char="F0A8"/>
            </w:r>
            <w:r w:rsidRPr="00AB3BE5">
              <w:rPr>
                <w:rFonts w:ascii="Arial" w:hAnsi="Arial" w:cs="Arial"/>
                <w:iCs/>
                <w:sz w:val="18"/>
                <w:szCs w:val="18"/>
              </w:rPr>
              <w:t xml:space="preserve">  </w:t>
            </w:r>
            <w:r w:rsidRPr="00AB3BE5">
              <w:rPr>
                <w:rFonts w:ascii="Arial" w:hAnsi="Arial" w:cs="Arial"/>
                <w:b/>
                <w:iCs/>
                <w:sz w:val="18"/>
                <w:szCs w:val="18"/>
              </w:rPr>
              <w:t>Опекун</w:t>
            </w:r>
          </w:p>
        </w:tc>
        <w:tc>
          <w:tcPr>
            <w:tcW w:w="3588" w:type="dxa"/>
            <w:shd w:val="clear" w:color="auto" w:fill="D9D9D9" w:themeFill="background1" w:themeFillShade="D9"/>
            <w:vAlign w:val="center"/>
          </w:tcPr>
          <w:p w14:paraId="3B0F5700" w14:textId="38D2D5CA" w:rsidR="00DB6310" w:rsidRPr="00AB3BE5" w:rsidRDefault="00DB6310" w:rsidP="00DB6310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22"/>
                <w:szCs w:val="22"/>
              </w:rPr>
              <w:sym w:font="Wingdings" w:char="F0A8"/>
            </w:r>
            <w:r w:rsidRPr="00AB3BE5">
              <w:rPr>
                <w:rFonts w:ascii="Arial" w:hAnsi="Arial" w:cs="Arial"/>
                <w:iCs/>
                <w:sz w:val="18"/>
                <w:szCs w:val="18"/>
              </w:rPr>
              <w:t xml:space="preserve">  </w:t>
            </w:r>
            <w:r w:rsidRPr="00AB3BE5">
              <w:rPr>
                <w:rFonts w:ascii="Arial" w:hAnsi="Arial" w:cs="Arial"/>
                <w:b/>
                <w:iCs/>
                <w:sz w:val="18"/>
                <w:szCs w:val="18"/>
              </w:rPr>
              <w:t>Попечитель</w:t>
            </w:r>
          </w:p>
        </w:tc>
      </w:tr>
    </w:tbl>
    <w:p w14:paraId="404D9A78" w14:textId="7C2BC256" w:rsidR="00DB6310" w:rsidRPr="00AB3BE5" w:rsidRDefault="00DB6310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3"/>
      </w:tblGrid>
      <w:tr w:rsidR="00DB6310" w:rsidRPr="00AB3BE5" w14:paraId="71A0833C" w14:textId="77777777" w:rsidTr="003526EF">
        <w:tc>
          <w:tcPr>
            <w:tcW w:w="10763" w:type="dxa"/>
          </w:tcPr>
          <w:p w14:paraId="7C01F1A7" w14:textId="7A08F9AB" w:rsidR="00DB6310" w:rsidRPr="00AB3BE5" w:rsidRDefault="00FF210F" w:rsidP="00DB6310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18. </w:t>
            </w:r>
            <w:r w:rsidR="00DB6310" w:rsidRPr="00AB3BE5">
              <w:rPr>
                <w:rFonts w:ascii="Arial" w:hAnsi="Arial" w:cs="Arial"/>
                <w:b/>
                <w:iCs/>
                <w:sz w:val="18"/>
                <w:szCs w:val="18"/>
              </w:rPr>
              <w:t>Реквизиты акта о назначении опекуна/попечителя</w:t>
            </w:r>
            <w:r w:rsidR="00DB6310" w:rsidRPr="00AB3BE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</w:tc>
      </w:tr>
    </w:tbl>
    <w:p w14:paraId="2B144AB9" w14:textId="44836802" w:rsidR="00DB6310" w:rsidRPr="00AB3BE5" w:rsidRDefault="00DB6310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10768" w:type="dxa"/>
        <w:tblLook w:val="04A0" w:firstRow="1" w:lastRow="0" w:firstColumn="1" w:lastColumn="0" w:noHBand="0" w:noVBand="1"/>
      </w:tblPr>
      <w:tblGrid>
        <w:gridCol w:w="2405"/>
        <w:gridCol w:w="3473"/>
        <w:gridCol w:w="14"/>
        <w:gridCol w:w="1815"/>
        <w:gridCol w:w="793"/>
        <w:gridCol w:w="2268"/>
      </w:tblGrid>
      <w:tr w:rsidR="00DB6310" w:rsidRPr="00AB3BE5" w14:paraId="593B8453" w14:textId="77777777" w:rsidTr="001E3AEE">
        <w:trPr>
          <w:trHeight w:val="283"/>
        </w:trPr>
        <w:tc>
          <w:tcPr>
            <w:tcW w:w="10768" w:type="dxa"/>
            <w:gridSpan w:val="6"/>
            <w:tcBorders>
              <w:bottom w:val="nil"/>
            </w:tcBorders>
            <w:vAlign w:val="bottom"/>
          </w:tcPr>
          <w:p w14:paraId="44B9C996" w14:textId="6399339A" w:rsidR="00A42F1A" w:rsidRPr="00AB3BE5" w:rsidRDefault="00A42F1A" w:rsidP="00A42F1A">
            <w:pPr>
              <w:rPr>
                <w:rFonts w:ascii="Arial" w:hAnsi="Arial" w:cs="Arial"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FF210F" w:rsidRPr="00AB3BE5">
              <w:rPr>
                <w:rFonts w:ascii="Arial" w:hAnsi="Arial" w:cs="Arial"/>
                <w:b/>
                <w:sz w:val="18"/>
                <w:szCs w:val="18"/>
              </w:rPr>
              <w:t xml:space="preserve">19. </w:t>
            </w:r>
            <w:r w:rsidR="00DB6310" w:rsidRPr="00AB3BE5">
              <w:rPr>
                <w:rFonts w:ascii="Arial" w:hAnsi="Arial" w:cs="Arial"/>
                <w:b/>
                <w:sz w:val="18"/>
                <w:szCs w:val="18"/>
              </w:rPr>
              <w:t xml:space="preserve">Фамилия, Имя, Отчество </w:t>
            </w:r>
            <w:r w:rsidRPr="00AB3BE5">
              <w:rPr>
                <w:rFonts w:ascii="Arial" w:hAnsi="Arial" w:cs="Arial"/>
                <w:i/>
                <w:sz w:val="16"/>
                <w:szCs w:val="16"/>
              </w:rPr>
              <w:t xml:space="preserve">(Родителя, усыновителя, опекуна, </w:t>
            </w:r>
            <w:proofErr w:type="gramStart"/>
            <w:r w:rsidRPr="00AB3BE5">
              <w:rPr>
                <w:rFonts w:ascii="Arial" w:hAnsi="Arial" w:cs="Arial"/>
                <w:i/>
                <w:sz w:val="16"/>
                <w:szCs w:val="16"/>
              </w:rPr>
              <w:t>попечителя</w:t>
            </w:r>
            <w:r w:rsidRPr="00AB3BE5">
              <w:rPr>
                <w:rFonts w:ascii="Arial" w:hAnsi="Arial" w:cs="Arial"/>
                <w:i/>
                <w:sz w:val="18"/>
                <w:szCs w:val="18"/>
              </w:rPr>
              <w:t>)</w:t>
            </w:r>
            <w:r w:rsidR="003945CD">
              <w:rPr>
                <w:rFonts w:ascii="Arial" w:hAnsi="Arial" w:cs="Arial"/>
                <w:i/>
                <w:sz w:val="18"/>
                <w:szCs w:val="18"/>
              </w:rPr>
              <w:t>_</w:t>
            </w:r>
            <w:proofErr w:type="gramEnd"/>
            <w:r w:rsidR="003945CD">
              <w:rPr>
                <w:rFonts w:ascii="Arial" w:hAnsi="Arial" w:cs="Arial"/>
                <w:i/>
                <w:sz w:val="18"/>
                <w:szCs w:val="18"/>
              </w:rPr>
              <w:t>___________________________</w:t>
            </w:r>
            <w:r w:rsidR="00DB6310" w:rsidRPr="00AB3BE5">
              <w:rPr>
                <w:rFonts w:ascii="Arial" w:hAnsi="Arial" w:cs="Arial"/>
                <w:sz w:val="18"/>
                <w:szCs w:val="18"/>
              </w:rPr>
              <w:t>______________</w:t>
            </w:r>
          </w:p>
          <w:p w14:paraId="37D09D9E" w14:textId="7D9EF92E" w:rsidR="00DB6310" w:rsidRPr="00AB3BE5" w:rsidRDefault="00DB6310" w:rsidP="00A42F1A">
            <w:pPr>
              <w:pStyle w:val="aa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sz w:val="18"/>
                <w:szCs w:val="18"/>
              </w:rPr>
              <w:t>_</w:t>
            </w:r>
            <w:r w:rsidR="00A42F1A" w:rsidRPr="00AB3BE5">
              <w:rPr>
                <w:rFonts w:ascii="Arial" w:hAnsi="Arial" w:cs="Arial"/>
                <w:sz w:val="18"/>
                <w:szCs w:val="18"/>
              </w:rPr>
              <w:t>_____</w:t>
            </w:r>
            <w:r w:rsidRPr="00AB3BE5">
              <w:rPr>
                <w:rFonts w:ascii="Arial" w:hAnsi="Arial" w:cs="Arial"/>
                <w:sz w:val="18"/>
                <w:szCs w:val="18"/>
              </w:rPr>
              <w:t>__________________</w:t>
            </w:r>
            <w:r w:rsidR="00A42F1A" w:rsidRPr="00AB3BE5">
              <w:rPr>
                <w:rFonts w:ascii="Arial" w:hAnsi="Arial" w:cs="Arial"/>
                <w:sz w:val="18"/>
                <w:szCs w:val="18"/>
              </w:rPr>
              <w:t>____________________________________</w:t>
            </w:r>
            <w:r w:rsidRPr="00AB3BE5">
              <w:rPr>
                <w:rFonts w:ascii="Arial" w:hAnsi="Arial" w:cs="Arial"/>
                <w:sz w:val="18"/>
                <w:szCs w:val="18"/>
              </w:rPr>
              <w:t>_______________</w:t>
            </w:r>
            <w:r w:rsidR="00A42F1A" w:rsidRPr="00AB3BE5">
              <w:rPr>
                <w:rFonts w:ascii="Arial" w:hAnsi="Arial" w:cs="Arial"/>
                <w:sz w:val="18"/>
                <w:szCs w:val="18"/>
              </w:rPr>
              <w:t>___________________</w:t>
            </w:r>
            <w:r w:rsidRPr="00AB3BE5">
              <w:rPr>
                <w:rFonts w:ascii="Arial" w:hAnsi="Arial" w:cs="Arial"/>
                <w:sz w:val="18"/>
                <w:szCs w:val="18"/>
              </w:rPr>
              <w:t>__________</w:t>
            </w:r>
          </w:p>
        </w:tc>
      </w:tr>
      <w:tr w:rsidR="00A42F1A" w:rsidRPr="00AB3BE5" w14:paraId="11CE7726" w14:textId="77777777" w:rsidTr="00D44747">
        <w:trPr>
          <w:trHeight w:val="227"/>
        </w:trPr>
        <w:tc>
          <w:tcPr>
            <w:tcW w:w="589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5B503A65" w14:textId="098D4E39" w:rsidR="00DB6310" w:rsidRPr="00AB3BE5" w:rsidRDefault="00DB6310" w:rsidP="001E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Гражданство(подданство)/его отсутствие   </w:t>
            </w:r>
            <w:r w:rsidRPr="00AB3BE5">
              <w:rPr>
                <w:rFonts w:ascii="Arial" w:hAnsi="Arial" w:cs="Arial"/>
                <w:sz w:val="18"/>
                <w:szCs w:val="18"/>
              </w:rPr>
              <w:t>_____________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FDD1127" w14:textId="614EE044" w:rsidR="00DB6310" w:rsidRPr="00AB3BE5" w:rsidRDefault="00DB6310" w:rsidP="001E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Дата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tbl>
            <w:tblPr>
              <w:tblStyle w:val="a9"/>
              <w:tblW w:w="2835" w:type="dxa"/>
              <w:jc w:val="right"/>
              <w:tblLook w:val="04A0" w:firstRow="1" w:lastRow="0" w:firstColumn="1" w:lastColumn="0" w:noHBand="0" w:noVBand="1"/>
            </w:tblPr>
            <w:tblGrid>
              <w:gridCol w:w="254"/>
              <w:gridCol w:w="276"/>
              <w:gridCol w:w="255"/>
              <w:gridCol w:w="260"/>
              <w:gridCol w:w="255"/>
              <w:gridCol w:w="255"/>
              <w:gridCol w:w="260"/>
              <w:gridCol w:w="255"/>
              <w:gridCol w:w="255"/>
              <w:gridCol w:w="255"/>
              <w:gridCol w:w="255"/>
            </w:tblGrid>
            <w:tr w:rsidR="003945CD" w:rsidRPr="00AB3BE5" w14:paraId="7E74631C" w14:textId="77777777" w:rsidTr="003945CD">
              <w:trPr>
                <w:trHeight w:val="283"/>
                <w:jc w:val="right"/>
              </w:trPr>
              <w:tc>
                <w:tcPr>
                  <w:tcW w:w="2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4EE7E48D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6" w:type="dxa"/>
                  <w:tcBorders>
                    <w:left w:val="single" w:sz="4" w:space="0" w:color="auto"/>
                  </w:tcBorders>
                  <w:vAlign w:val="bottom"/>
                </w:tcPr>
                <w:p w14:paraId="40B9542B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137D7D4" w14:textId="31C72A95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6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65FBB5A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1A355A4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2196EA3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6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4B638EF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DB2FADF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64F12E1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29421BA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7DE83D6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520B2D1C" w14:textId="77777777" w:rsidR="00DB6310" w:rsidRPr="00AB3BE5" w:rsidRDefault="00DB6310" w:rsidP="001E3AE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B6310" w:rsidRPr="00AB3BE5" w14:paraId="5C422CC5" w14:textId="77777777" w:rsidTr="00D44747">
        <w:trPr>
          <w:trHeight w:val="227"/>
        </w:trPr>
        <w:tc>
          <w:tcPr>
            <w:tcW w:w="10768" w:type="dxa"/>
            <w:gridSpan w:val="6"/>
            <w:tcBorders>
              <w:top w:val="nil"/>
              <w:bottom w:val="nil"/>
            </w:tcBorders>
            <w:vAlign w:val="bottom"/>
          </w:tcPr>
          <w:p w14:paraId="38BD9677" w14:textId="1B8517E6" w:rsidR="00DB6310" w:rsidRPr="00AB3BE5" w:rsidRDefault="00DB6310" w:rsidP="001E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AB3BE5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_______________________________________________________________________________________</w:t>
            </w:r>
          </w:p>
        </w:tc>
      </w:tr>
      <w:tr w:rsidR="00DB6310" w:rsidRPr="00AB3BE5" w14:paraId="62649271" w14:textId="77777777" w:rsidTr="00D44747">
        <w:trPr>
          <w:trHeight w:val="227"/>
        </w:trPr>
        <w:tc>
          <w:tcPr>
            <w:tcW w:w="10768" w:type="dxa"/>
            <w:gridSpan w:val="6"/>
            <w:tcBorders>
              <w:top w:val="nil"/>
              <w:bottom w:val="nil"/>
            </w:tcBorders>
            <w:vAlign w:val="bottom"/>
          </w:tcPr>
          <w:p w14:paraId="71BC5DBA" w14:textId="034BC43A" w:rsidR="00DB6310" w:rsidRPr="00AB3BE5" w:rsidRDefault="00DB6310" w:rsidP="001E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Документ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удостоверяющий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личность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B3BE5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</w:t>
            </w:r>
          </w:p>
        </w:tc>
      </w:tr>
      <w:tr w:rsidR="00A42F1A" w:rsidRPr="00AB3BE5" w14:paraId="6781EE9A" w14:textId="77777777" w:rsidTr="00D44747">
        <w:trPr>
          <w:trHeight w:val="227"/>
        </w:trPr>
        <w:tc>
          <w:tcPr>
            <w:tcW w:w="589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4752EC37" w14:textId="2158DABA" w:rsidR="00DB6310" w:rsidRPr="00AB3BE5" w:rsidRDefault="006A1438" w:rsidP="001E3AEE">
            <w:pPr>
              <w:ind w:firstLine="192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Н</w:t>
            </w:r>
            <w:proofErr w:type="spellStart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>аименование</w:t>
            </w:r>
            <w:proofErr w:type="spellEnd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>документа</w:t>
            </w:r>
            <w:proofErr w:type="spellEnd"/>
            <w:r w:rsidR="00DB6310"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B6310" w:rsidRPr="00AB3BE5">
              <w:rPr>
                <w:rFonts w:ascii="Arial" w:hAnsi="Arial" w:cs="Arial"/>
                <w:sz w:val="18"/>
                <w:szCs w:val="18"/>
              </w:rPr>
              <w:t>_________________________________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33CDAC9" w14:textId="6A942F57" w:rsidR="00DB6310" w:rsidRPr="00AB3BE5" w:rsidRDefault="006A1438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Д</w:t>
            </w:r>
            <w:r w:rsidR="00DB6310" w:rsidRPr="00AB3BE5">
              <w:rPr>
                <w:rFonts w:ascii="Arial" w:hAnsi="Arial" w:cs="Arial"/>
                <w:sz w:val="16"/>
                <w:szCs w:val="16"/>
              </w:rPr>
              <w:t>ата выдачи документа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tbl>
            <w:tblPr>
              <w:tblStyle w:val="a9"/>
              <w:tblW w:w="2835" w:type="dxa"/>
              <w:jc w:val="right"/>
              <w:tblLook w:val="04A0" w:firstRow="1" w:lastRow="0" w:firstColumn="1" w:lastColumn="0" w:noHBand="0" w:noVBand="1"/>
            </w:tblPr>
            <w:tblGrid>
              <w:gridCol w:w="254"/>
              <w:gridCol w:w="276"/>
              <w:gridCol w:w="255"/>
              <w:gridCol w:w="260"/>
              <w:gridCol w:w="255"/>
              <w:gridCol w:w="255"/>
              <w:gridCol w:w="260"/>
              <w:gridCol w:w="255"/>
              <w:gridCol w:w="255"/>
              <w:gridCol w:w="255"/>
              <w:gridCol w:w="255"/>
            </w:tblGrid>
            <w:tr w:rsidR="003945CD" w:rsidRPr="00AB3BE5" w14:paraId="6E42B135" w14:textId="77777777" w:rsidTr="003945CD">
              <w:trPr>
                <w:trHeight w:val="283"/>
                <w:jc w:val="right"/>
              </w:trPr>
              <w:tc>
                <w:tcPr>
                  <w:tcW w:w="2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60A244EF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76" w:type="dxa"/>
                  <w:tcBorders>
                    <w:left w:val="single" w:sz="4" w:space="0" w:color="auto"/>
                  </w:tcBorders>
                  <w:vAlign w:val="bottom"/>
                </w:tcPr>
                <w:p w14:paraId="304D68D2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C3B5E97" w14:textId="112AC17C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6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CA89190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9E4F877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01C94B8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6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382261E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2FD2D7B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5C6A6B2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0F5BA6E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DFDD78A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0F95238F" w14:textId="77777777" w:rsidR="00DB6310" w:rsidRPr="00AB3BE5" w:rsidRDefault="00DB6310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A42F1A" w:rsidRPr="00AB3BE5" w14:paraId="2F102856" w14:textId="77777777" w:rsidTr="00D17036">
        <w:trPr>
          <w:trHeight w:val="227"/>
        </w:trPr>
        <w:tc>
          <w:tcPr>
            <w:tcW w:w="2405" w:type="dxa"/>
            <w:tcBorders>
              <w:top w:val="nil"/>
              <w:bottom w:val="nil"/>
              <w:right w:val="nil"/>
            </w:tcBorders>
            <w:vAlign w:val="center"/>
          </w:tcPr>
          <w:p w14:paraId="7EAB78FC" w14:textId="712A174A" w:rsidR="00DB6310" w:rsidRPr="00AB3BE5" w:rsidRDefault="006A1438" w:rsidP="001E3AEE">
            <w:pPr>
              <w:ind w:firstLine="178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С</w:t>
            </w:r>
            <w:r w:rsidR="00DB6310" w:rsidRPr="00AB3BE5">
              <w:rPr>
                <w:rFonts w:ascii="Arial" w:hAnsi="Arial" w:cs="Arial"/>
                <w:sz w:val="16"/>
                <w:szCs w:val="16"/>
              </w:rPr>
              <w:t>ерия и номер документа</w:t>
            </w:r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a9"/>
              <w:tblW w:w="3113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DB6310" w:rsidRPr="00AB3BE5" w14:paraId="2E299902" w14:textId="77777777" w:rsidTr="001E3AEE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134D6318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bottom"/>
                </w:tcPr>
                <w:p w14:paraId="1ADF59D3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0585BFC9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71B241C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674538CF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bottom"/>
                </w:tcPr>
                <w:p w14:paraId="65A15A1A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A0A8FC7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023ABA8F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213BDC4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6A63DC6C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140C1260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0CDFBB0B" w14:textId="77777777" w:rsidR="00DB6310" w:rsidRPr="00AB3BE5" w:rsidRDefault="00DB6310" w:rsidP="001E3AEE">
            <w:pPr>
              <w:ind w:firstLine="19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E175C40" w14:textId="29267D74" w:rsidR="00DB6310" w:rsidRPr="00AB3BE5" w:rsidRDefault="006A1438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К</w:t>
            </w:r>
            <w:r w:rsidR="00DB6310" w:rsidRPr="00AB3BE5">
              <w:rPr>
                <w:rFonts w:ascii="Arial" w:hAnsi="Arial" w:cs="Arial"/>
                <w:sz w:val="16"/>
                <w:szCs w:val="16"/>
              </w:rPr>
              <w:t>од подразделения (при наличии)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  <w:vAlign w:val="bottom"/>
          </w:tcPr>
          <w:tbl>
            <w:tblPr>
              <w:tblStyle w:val="a9"/>
              <w:tblW w:w="2042" w:type="dxa"/>
              <w:jc w:val="right"/>
              <w:tblLook w:val="04A0" w:firstRow="1" w:lastRow="0" w:firstColumn="1" w:lastColumn="0" w:noHBand="0" w:noVBand="1"/>
            </w:tblPr>
            <w:tblGrid>
              <w:gridCol w:w="277"/>
              <w:gridCol w:w="252"/>
              <w:gridCol w:w="251"/>
              <w:gridCol w:w="251"/>
              <w:gridCol w:w="258"/>
              <w:gridCol w:w="251"/>
              <w:gridCol w:w="251"/>
              <w:gridCol w:w="251"/>
            </w:tblGrid>
            <w:tr w:rsidR="003945CD" w:rsidRPr="00AB3BE5" w14:paraId="4EDCEB9B" w14:textId="77777777" w:rsidTr="003945CD">
              <w:trPr>
                <w:trHeight w:val="283"/>
                <w:jc w:val="right"/>
              </w:trPr>
              <w:tc>
                <w:tcPr>
                  <w:tcW w:w="2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9D7353A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2" w:type="dxa"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613AF97C" w14:textId="0391C24A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E81FC2A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BB3A33C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8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58A15AE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D6E88BB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4804393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7AD4FD7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0C4786EF" w14:textId="77777777" w:rsidR="00DB6310" w:rsidRPr="00AB3BE5" w:rsidRDefault="00DB6310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DB6310" w:rsidRPr="00AB3BE5" w14:paraId="7C8CE0DF" w14:textId="77777777" w:rsidTr="00D44747">
        <w:trPr>
          <w:trHeight w:val="227"/>
        </w:trPr>
        <w:tc>
          <w:tcPr>
            <w:tcW w:w="10768" w:type="dxa"/>
            <w:gridSpan w:val="6"/>
            <w:tcBorders>
              <w:top w:val="nil"/>
            </w:tcBorders>
            <w:vAlign w:val="bottom"/>
          </w:tcPr>
          <w:p w14:paraId="19E836D9" w14:textId="0E649A50" w:rsidR="00DB6310" w:rsidRPr="00AB3BE5" w:rsidRDefault="006A1438" w:rsidP="006A1438">
            <w:pPr>
              <w:spacing w:after="60"/>
              <w:ind w:firstLine="170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Н</w:t>
            </w:r>
            <w:proofErr w:type="spellStart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>аименование</w:t>
            </w:r>
            <w:proofErr w:type="spellEnd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>органа</w:t>
            </w:r>
            <w:proofErr w:type="spellEnd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>выдавшего</w:t>
            </w:r>
            <w:proofErr w:type="spellEnd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>документ</w:t>
            </w:r>
            <w:proofErr w:type="spellEnd"/>
            <w:r w:rsidR="00E9078B" w:rsidRPr="00AB3BE5">
              <w:rPr>
                <w:rFonts w:ascii="Arial" w:hAnsi="Arial" w:cs="Arial"/>
                <w:sz w:val="16"/>
                <w:szCs w:val="16"/>
              </w:rPr>
              <w:t xml:space="preserve"> ______________________________________________________________________________</w:t>
            </w:r>
          </w:p>
        </w:tc>
      </w:tr>
    </w:tbl>
    <w:p w14:paraId="439BB423" w14:textId="77777777" w:rsidR="00DB6310" w:rsidRPr="00AB3BE5" w:rsidRDefault="00DB6310" w:rsidP="00DB6310">
      <w:pPr>
        <w:rPr>
          <w:rFonts w:ascii="Arial" w:hAnsi="Arial" w:cs="Arial"/>
          <w:b/>
          <w:sz w:val="8"/>
          <w:szCs w:val="8"/>
        </w:rPr>
      </w:pPr>
    </w:p>
    <w:tbl>
      <w:tblPr>
        <w:tblW w:w="10773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3"/>
      </w:tblGrid>
      <w:tr w:rsidR="00DB6310" w:rsidRPr="00AB3BE5" w14:paraId="67C6171C" w14:textId="77777777" w:rsidTr="001F550E">
        <w:trPr>
          <w:trHeight w:val="170"/>
        </w:trPr>
        <w:tc>
          <w:tcPr>
            <w:tcW w:w="10773" w:type="dxa"/>
            <w:tcBorders>
              <w:top w:val="single" w:sz="4" w:space="0" w:color="auto"/>
              <w:bottom w:val="nil"/>
            </w:tcBorders>
          </w:tcPr>
          <w:p w14:paraId="475A768F" w14:textId="20890950" w:rsidR="00DB6310" w:rsidRPr="00AB3BE5" w:rsidRDefault="00DB6310" w:rsidP="001E3AEE">
            <w:pPr>
              <w:spacing w:before="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Данные документа, подтверждающего право на пребывание (проживание) в России</w:t>
            </w:r>
          </w:p>
          <w:p w14:paraId="74832F9A" w14:textId="77777777" w:rsidR="00DB6310" w:rsidRPr="00AB3BE5" w:rsidRDefault="00DB6310" w:rsidP="001E3AEE">
            <w:pPr>
              <w:spacing w:before="20"/>
              <w:ind w:firstLine="203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AB3BE5">
              <w:rPr>
                <w:rFonts w:ascii="Arial" w:hAnsi="Arial" w:cs="Arial"/>
                <w:i/>
                <w:sz w:val="12"/>
                <w:szCs w:val="12"/>
              </w:rPr>
              <w:t>(для иностранных граждан и лиц без гражданства, временно находящихся на территории Российской Федерации).</w:t>
            </w:r>
          </w:p>
        </w:tc>
      </w:tr>
    </w:tbl>
    <w:tbl>
      <w:tblPr>
        <w:tblStyle w:val="a9"/>
        <w:tblW w:w="10768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819"/>
        <w:gridCol w:w="2197"/>
        <w:gridCol w:w="3056"/>
      </w:tblGrid>
      <w:tr w:rsidR="00DB6310" w:rsidRPr="00AB3BE5" w14:paraId="25757A5E" w14:textId="77777777" w:rsidTr="001F550E">
        <w:trPr>
          <w:trHeight w:val="113"/>
        </w:trPr>
        <w:tc>
          <w:tcPr>
            <w:tcW w:w="1696" w:type="dxa"/>
            <w:tcBorders>
              <w:top w:val="nil"/>
              <w:bottom w:val="nil"/>
            </w:tcBorders>
            <w:vAlign w:val="center"/>
          </w:tcPr>
          <w:p w14:paraId="35988BB3" w14:textId="77777777" w:rsidR="00D17036" w:rsidRDefault="00D17036" w:rsidP="001E3AEE">
            <w:pPr>
              <w:ind w:firstLine="172"/>
              <w:rPr>
                <w:ins w:id="0" w:author="Петкевич Владлена Эдмундовна" w:date="2024-11-01T11:33:00Z"/>
                <w:rFonts w:ascii="Arial" w:hAnsi="Arial" w:cs="Arial"/>
                <w:sz w:val="14"/>
                <w:szCs w:val="14"/>
              </w:rPr>
            </w:pPr>
          </w:p>
          <w:p w14:paraId="35718A3A" w14:textId="3E8CAB68" w:rsidR="00DB6310" w:rsidRPr="00AB3BE5" w:rsidRDefault="00DB6310" w:rsidP="001E3AEE">
            <w:pPr>
              <w:ind w:firstLine="172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4"/>
                <w:szCs w:val="14"/>
              </w:rPr>
              <w:t>серия и номер</w:t>
            </w:r>
          </w:p>
        </w:tc>
        <w:tc>
          <w:tcPr>
            <w:tcW w:w="9072" w:type="dxa"/>
            <w:gridSpan w:val="3"/>
            <w:tcBorders>
              <w:top w:val="nil"/>
              <w:bottom w:val="nil"/>
            </w:tcBorders>
            <w:vAlign w:val="bottom"/>
          </w:tcPr>
          <w:tbl>
            <w:tblPr>
              <w:tblStyle w:val="a9"/>
              <w:tblW w:w="3304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B6310" w:rsidRPr="00AB3BE5" w14:paraId="036138E4" w14:textId="77777777" w:rsidTr="001F550E">
              <w:trPr>
                <w:trHeight w:val="227"/>
              </w:trPr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FD0B2FA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46F0DD7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372D5F6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7870493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1C75CCF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8405022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64F0784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0DFFA4B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B91D095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3FBCCF4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vAlign w:val="bottom"/>
                </w:tcPr>
                <w:p w14:paraId="5DF28AE6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vAlign w:val="bottom"/>
                </w:tcPr>
                <w:p w14:paraId="3CC786BA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vAlign w:val="bottom"/>
                </w:tcPr>
                <w:p w14:paraId="4D8859FF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vAlign w:val="bottom"/>
                </w:tcPr>
                <w:p w14:paraId="02F16FF8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43D0345C" w14:textId="77777777" w:rsidR="00DB6310" w:rsidRPr="00AB3BE5" w:rsidRDefault="00DB6310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DB6310" w:rsidRPr="00AB3BE5" w14:paraId="43B4BEB9" w14:textId="77777777" w:rsidTr="00D17036">
        <w:trPr>
          <w:trHeight w:val="113"/>
        </w:trPr>
        <w:tc>
          <w:tcPr>
            <w:tcW w:w="1696" w:type="dxa"/>
            <w:vAlign w:val="center"/>
          </w:tcPr>
          <w:p w14:paraId="26E4213F" w14:textId="77777777" w:rsidR="00DB6310" w:rsidRPr="00AB3BE5" w:rsidRDefault="00DB6310" w:rsidP="006A1438">
            <w:pPr>
              <w:spacing w:after="60"/>
              <w:ind w:left="172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4"/>
                <w:szCs w:val="14"/>
              </w:rPr>
              <w:t>дата начала срока пребывания</w:t>
            </w:r>
          </w:p>
        </w:tc>
        <w:tc>
          <w:tcPr>
            <w:tcW w:w="3819" w:type="dxa"/>
            <w:vAlign w:val="center"/>
          </w:tcPr>
          <w:tbl>
            <w:tblPr>
              <w:tblStyle w:val="a9"/>
              <w:tblW w:w="2360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B6310" w:rsidRPr="00AB3BE5" w14:paraId="74F22423" w14:textId="77777777" w:rsidTr="001F550E">
              <w:trPr>
                <w:trHeight w:val="227"/>
              </w:trPr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8DC311A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254634C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A7244F0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CCB54FF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F88A21C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7C00675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CC47AC3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8A676E2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52BB975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9769300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08615B50" w14:textId="77777777" w:rsidR="00DB6310" w:rsidRPr="00AB3BE5" w:rsidRDefault="00DB6310" w:rsidP="006A1438">
            <w:pPr>
              <w:spacing w:after="60"/>
              <w:ind w:firstLine="19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97" w:type="dxa"/>
            <w:tcMar>
              <w:left w:w="0" w:type="dxa"/>
              <w:right w:w="0" w:type="dxa"/>
            </w:tcMar>
            <w:vAlign w:val="center"/>
          </w:tcPr>
          <w:p w14:paraId="19F8C4A3" w14:textId="77777777" w:rsidR="00DB6310" w:rsidRPr="00AB3BE5" w:rsidRDefault="00DB6310" w:rsidP="006A1438">
            <w:pPr>
              <w:spacing w:after="60"/>
              <w:ind w:left="436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4"/>
                <w:szCs w:val="14"/>
              </w:rPr>
              <w:t>дата окончания срока пребывания</w:t>
            </w:r>
          </w:p>
        </w:tc>
        <w:tc>
          <w:tcPr>
            <w:tcW w:w="3056" w:type="dxa"/>
            <w:vAlign w:val="center"/>
          </w:tcPr>
          <w:tbl>
            <w:tblPr>
              <w:tblStyle w:val="a9"/>
              <w:tblW w:w="2596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C6EF7" w:rsidRPr="00AB3BE5" w14:paraId="3E58D6E9" w14:textId="77777777" w:rsidTr="00EC6EF7">
              <w:trPr>
                <w:trHeight w:val="227"/>
                <w:jc w:val="right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C042ECE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79C5A02" w14:textId="5D164FE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4435F2CA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64B01728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2754953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88ACF4A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03F376F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43E4005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32AB71E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8BFBDB2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EDCF968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71397119" w14:textId="77777777" w:rsidR="00DB6310" w:rsidRPr="00AB3BE5" w:rsidRDefault="00DB6310" w:rsidP="006A1438">
            <w:pPr>
              <w:spacing w:after="60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</w:tbl>
    <w:p w14:paraId="080595C1" w14:textId="1925DD20" w:rsidR="00DB6310" w:rsidRPr="00AB3BE5" w:rsidRDefault="00DB6310" w:rsidP="00DB6310">
      <w:pPr>
        <w:rPr>
          <w:rFonts w:ascii="Arial" w:hAnsi="Arial" w:cs="Arial"/>
          <w:b/>
          <w:sz w:val="8"/>
          <w:szCs w:val="8"/>
        </w:rPr>
      </w:pPr>
    </w:p>
    <w:p w14:paraId="3CC6EF0A" w14:textId="77777777" w:rsidR="00DB6310" w:rsidRPr="00AB3BE5" w:rsidRDefault="00DB6310" w:rsidP="00DB6310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81"/>
        <w:gridCol w:w="5382"/>
      </w:tblGrid>
      <w:tr w:rsidR="00DB6310" w:rsidRPr="00AB3BE5" w14:paraId="4AF7E1E6" w14:textId="77777777" w:rsidTr="00D44747">
        <w:trPr>
          <w:trHeight w:val="20"/>
        </w:trPr>
        <w:tc>
          <w:tcPr>
            <w:tcW w:w="5381" w:type="dxa"/>
          </w:tcPr>
          <w:p w14:paraId="36CD15D8" w14:textId="3DF7E05A" w:rsidR="00DB6310" w:rsidRPr="00AB3BE5" w:rsidRDefault="00FF210F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20. </w:t>
            </w:r>
            <w:r w:rsidR="00DB6310" w:rsidRPr="00AB3BE5">
              <w:rPr>
                <w:rFonts w:ascii="Arial" w:hAnsi="Arial" w:cs="Arial"/>
                <w:b/>
                <w:sz w:val="18"/>
                <w:szCs w:val="18"/>
              </w:rPr>
              <w:t>Номер телефона</w:t>
            </w:r>
            <w:r w:rsidR="00195E4B">
              <w:rPr>
                <w:rFonts w:ascii="Arial" w:hAnsi="Arial" w:cs="Arial"/>
                <w:b/>
                <w:sz w:val="18"/>
                <w:szCs w:val="18"/>
              </w:rPr>
              <w:t>**</w:t>
            </w:r>
            <w:r w:rsidR="00DB6310" w:rsidRPr="00AB3BE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382" w:type="dxa"/>
          </w:tcPr>
          <w:p w14:paraId="74CBD6AF" w14:textId="5922D8EA" w:rsidR="00DB6310" w:rsidRPr="00AB3BE5" w:rsidRDefault="00DB6310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FF210F" w:rsidRPr="00AB3BE5">
              <w:rPr>
                <w:rFonts w:ascii="Arial" w:hAnsi="Arial" w:cs="Arial"/>
                <w:b/>
                <w:sz w:val="18"/>
                <w:szCs w:val="18"/>
              </w:rPr>
              <w:t xml:space="preserve">21. 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Адрес электронной почты</w:t>
            </w:r>
            <w:r w:rsidR="00195E4B">
              <w:rPr>
                <w:rFonts w:ascii="Arial" w:hAnsi="Arial" w:cs="Arial"/>
                <w:b/>
                <w:sz w:val="18"/>
                <w:szCs w:val="18"/>
              </w:rPr>
              <w:t>**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195E4B" w:rsidRPr="00AB3BE5" w14:paraId="6430F4C7" w14:textId="77777777" w:rsidTr="00D44747">
        <w:trPr>
          <w:trHeight w:val="20"/>
        </w:trPr>
        <w:tc>
          <w:tcPr>
            <w:tcW w:w="5381" w:type="dxa"/>
          </w:tcPr>
          <w:p w14:paraId="7CFA3706" w14:textId="77777777" w:rsidR="00195E4B" w:rsidRPr="00AB3BE5" w:rsidRDefault="00195E4B" w:rsidP="001E3AE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382" w:type="dxa"/>
          </w:tcPr>
          <w:p w14:paraId="261DE6EE" w14:textId="77777777" w:rsidR="00195E4B" w:rsidRPr="00AB3BE5" w:rsidRDefault="00195E4B" w:rsidP="001E3AE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B6310" w:rsidRPr="00AB3BE5" w14:paraId="412102EC" w14:textId="77777777" w:rsidTr="001E3AEE">
        <w:tc>
          <w:tcPr>
            <w:tcW w:w="5381" w:type="dxa"/>
          </w:tcPr>
          <w:p w14:paraId="22A204CE" w14:textId="2DB95924" w:rsidR="00DB6310" w:rsidRPr="000C61F5" w:rsidRDefault="00DB6310" w:rsidP="001E3AEE">
            <w:pPr>
              <w:ind w:left="171" w:hanging="171"/>
              <w:rPr>
                <w:rFonts w:ascii="Arial" w:hAnsi="Arial" w:cs="Arial"/>
                <w:b/>
                <w:sz w:val="8"/>
                <w:szCs w:val="8"/>
                <w:highlight w:val="yellow"/>
              </w:rPr>
            </w:pPr>
          </w:p>
        </w:tc>
        <w:tc>
          <w:tcPr>
            <w:tcW w:w="5382" w:type="dxa"/>
          </w:tcPr>
          <w:p w14:paraId="11AD519F" w14:textId="77DE1732" w:rsidR="00DB6310" w:rsidRPr="000C61F5" w:rsidRDefault="00DB6310" w:rsidP="001E3AEE">
            <w:pPr>
              <w:ind w:left="313" w:hanging="296"/>
              <w:rPr>
                <w:rFonts w:ascii="Arial" w:hAnsi="Arial" w:cs="Arial"/>
                <w:b/>
                <w:sz w:val="8"/>
                <w:szCs w:val="8"/>
                <w:highlight w:val="yellow"/>
              </w:rPr>
            </w:pPr>
          </w:p>
        </w:tc>
      </w:tr>
    </w:tbl>
    <w:p w14:paraId="0039F58A" w14:textId="4A8D5652" w:rsidR="00DB6310" w:rsidRPr="00AB3BE5" w:rsidRDefault="00DB6310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107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376"/>
      </w:tblGrid>
      <w:tr w:rsidR="00E9078B" w:rsidRPr="00AB3BE5" w14:paraId="0D96D91D" w14:textId="77777777" w:rsidTr="00D44747">
        <w:tc>
          <w:tcPr>
            <w:tcW w:w="5387" w:type="dxa"/>
          </w:tcPr>
          <w:p w14:paraId="1FFCA71B" w14:textId="5D7BD738" w:rsidR="00E9078B" w:rsidRPr="00AB3BE5" w:rsidRDefault="00FF210F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7"/>
                <w:szCs w:val="17"/>
              </w:rPr>
              <w:t xml:space="preserve">22. </w:t>
            </w:r>
            <w:r w:rsidR="00E9078B" w:rsidRPr="00AB3BE5">
              <w:rPr>
                <w:rFonts w:ascii="Arial" w:hAnsi="Arial" w:cs="Arial"/>
                <w:b/>
                <w:sz w:val="17"/>
                <w:szCs w:val="17"/>
              </w:rPr>
              <w:t xml:space="preserve">Идентификационный номер налогоплательщика - </w:t>
            </w:r>
            <w:r w:rsidR="00E9078B" w:rsidRPr="00AB3BE5">
              <w:rPr>
                <w:rFonts w:ascii="Arial" w:hAnsi="Arial" w:cs="Arial"/>
                <w:b/>
                <w:sz w:val="17"/>
                <w:szCs w:val="17"/>
                <w:u w:val="single"/>
              </w:rPr>
              <w:t>ИНН</w:t>
            </w:r>
            <w:r w:rsidR="00E9078B" w:rsidRPr="00AB3BE5">
              <w:rPr>
                <w:rFonts w:ascii="Arial" w:hAnsi="Arial" w:cs="Arial"/>
                <w:b/>
                <w:sz w:val="18"/>
                <w:szCs w:val="18"/>
              </w:rPr>
              <w:t xml:space="preserve"> **</w:t>
            </w:r>
          </w:p>
        </w:tc>
        <w:tc>
          <w:tcPr>
            <w:tcW w:w="5376" w:type="dxa"/>
          </w:tcPr>
          <w:tbl>
            <w:tblPr>
              <w:tblStyle w:val="a9"/>
              <w:tblW w:w="3396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single" w:sz="6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3945CD" w:rsidRPr="00AB3BE5" w14:paraId="20D0D48B" w14:textId="3003CA15" w:rsidTr="00042BFF">
              <w:trPr>
                <w:trHeight w:val="283"/>
              </w:trPr>
              <w:tc>
                <w:tcPr>
                  <w:tcW w:w="283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3AA3814A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DA3D37E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00F559ED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5F8781B5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6C87E7D3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34D5849C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E4D315B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26B6458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1CF58094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115263F1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bottom"/>
                </w:tcPr>
                <w:p w14:paraId="5372706F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bottom"/>
                </w:tcPr>
                <w:p w14:paraId="1C6C5508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676909F" w14:textId="77777777" w:rsidR="00E9078B" w:rsidRPr="00AB3BE5" w:rsidRDefault="00E9078B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</w:tbl>
    <w:p w14:paraId="10D9691F" w14:textId="1617FB14" w:rsidR="006F0F6F" w:rsidRPr="00AB3BE5" w:rsidRDefault="006F0F6F" w:rsidP="00C0089D">
      <w:pPr>
        <w:rPr>
          <w:sz w:val="10"/>
          <w:szCs w:val="10"/>
        </w:rPr>
      </w:pPr>
    </w:p>
    <w:tbl>
      <w:tblPr>
        <w:tblW w:w="10593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6271"/>
        <w:gridCol w:w="309"/>
        <w:gridCol w:w="309"/>
        <w:gridCol w:w="310"/>
        <w:gridCol w:w="309"/>
        <w:gridCol w:w="309"/>
        <w:gridCol w:w="309"/>
        <w:gridCol w:w="308"/>
        <w:gridCol w:w="308"/>
        <w:gridCol w:w="309"/>
        <w:gridCol w:w="308"/>
        <w:gridCol w:w="308"/>
        <w:gridCol w:w="309"/>
        <w:gridCol w:w="308"/>
        <w:gridCol w:w="309"/>
      </w:tblGrid>
      <w:tr w:rsidR="00FF210F" w:rsidRPr="00AB3BE5" w14:paraId="3B3DAA6F" w14:textId="77777777" w:rsidTr="00441869">
        <w:trPr>
          <w:trHeight w:val="284"/>
        </w:trPr>
        <w:tc>
          <w:tcPr>
            <w:tcW w:w="6261" w:type="dxa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CA60E6" w14:textId="72A2035E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 23.</w:t>
            </w:r>
            <w:r w:rsidRPr="00AB3BE5">
              <w:rPr>
                <w:rFonts w:ascii="Arial" w:hAnsi="Arial" w:cs="Arial"/>
                <w:b/>
                <w:sz w:val="17"/>
                <w:szCs w:val="17"/>
              </w:rPr>
              <w:t>С</w:t>
            </w:r>
            <w:r w:rsidRPr="00AB3BE5">
              <w:rPr>
                <w:rFonts w:ascii="Arial" w:hAnsi="Arial" w:cs="Arial"/>
                <w:b/>
                <w:color w:val="000000"/>
                <w:sz w:val="17"/>
                <w:szCs w:val="17"/>
              </w:rPr>
              <w:t>видетельство обязательного пенсионного страхования –</w:t>
            </w:r>
            <w:r w:rsidRPr="00AB3BE5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AB3BE5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СНИЛС</w:t>
            </w:r>
            <w:r w:rsidR="000C61F5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*</w:t>
            </w:r>
            <w:r w:rsidRPr="00AB3BE5">
              <w:rPr>
                <w:rFonts w:ascii="Arial" w:hAnsi="Arial" w:cs="Arial"/>
                <w:b/>
                <w:sz w:val="17"/>
                <w:szCs w:val="17"/>
              </w:rPr>
              <w:t xml:space="preserve"> *</w:t>
            </w:r>
          </w:p>
        </w:tc>
        <w:tc>
          <w:tcPr>
            <w:tcW w:w="3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42842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91124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36F83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9E1D7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9A249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3B8AB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2C0C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69D7B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3859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7ECE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781D3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C3F16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D1B1E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F6057F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</w:tbl>
    <w:p w14:paraId="3107F839" w14:textId="77777777" w:rsidR="00FF210F" w:rsidRPr="00AB3BE5" w:rsidRDefault="00FF210F" w:rsidP="00C0089D">
      <w:pPr>
        <w:rPr>
          <w:sz w:val="10"/>
          <w:szCs w:val="10"/>
        </w:rPr>
      </w:pPr>
    </w:p>
    <w:p w14:paraId="113BA779" w14:textId="38948741" w:rsidR="00FF210F" w:rsidRPr="00AB3BE5" w:rsidRDefault="00FF210F" w:rsidP="00C0089D">
      <w:pPr>
        <w:rPr>
          <w:sz w:val="10"/>
          <w:szCs w:val="10"/>
        </w:rPr>
      </w:pPr>
    </w:p>
    <w:p w14:paraId="3515883A" w14:textId="77777777" w:rsidR="00FF210F" w:rsidRPr="00AB3BE5" w:rsidRDefault="00FF210F" w:rsidP="00C0089D">
      <w:pPr>
        <w:rPr>
          <w:sz w:val="10"/>
          <w:szCs w:val="10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3"/>
      </w:tblGrid>
      <w:tr w:rsidR="00B9535A" w:rsidRPr="00AB3BE5" w14:paraId="2CE66775" w14:textId="77777777" w:rsidTr="00B9535A">
        <w:tc>
          <w:tcPr>
            <w:tcW w:w="10763" w:type="dxa"/>
          </w:tcPr>
          <w:p w14:paraId="46471B98" w14:textId="50D8C13D" w:rsidR="00B9535A" w:rsidRPr="00AB3BE5" w:rsidRDefault="00B9535A" w:rsidP="00B9535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>Достоверность сведений, указанных в пунктах 1-</w:t>
            </w:r>
            <w:r w:rsidR="00604DE3">
              <w:rPr>
                <w:rFonts w:ascii="Arial" w:hAnsi="Arial" w:cs="Arial"/>
                <w:b/>
                <w:sz w:val="16"/>
                <w:szCs w:val="16"/>
                <w:u w:val="single"/>
              </w:rPr>
              <w:t>6</w:t>
            </w:r>
            <w:r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>,1</w:t>
            </w:r>
            <w:r w:rsidR="00EC2B82"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>2</w:t>
            </w:r>
            <w:r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 w:rsidR="00EC2B82"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>3</w:t>
            </w:r>
            <w:r w:rsidR="00FF210F"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>,19,22-23</w:t>
            </w:r>
            <w:r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настоящей Анкеты, должна быть подтверждена документально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(путем предоставления надлежащим образом заверенных копий документов пп.1-</w:t>
            </w:r>
            <w:r w:rsidR="00604DE3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="00AB3BE5" w:rsidRPr="00AB3BE5">
              <w:rPr>
                <w:rFonts w:ascii="Arial" w:hAnsi="Arial" w:cs="Arial"/>
                <w:b/>
                <w:sz w:val="16"/>
                <w:szCs w:val="16"/>
              </w:rPr>
              <w:t>,19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и копий соответствующих документов пп.1</w:t>
            </w:r>
            <w:r w:rsidR="006B5395" w:rsidRPr="00AB3BE5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>-1</w:t>
            </w:r>
            <w:r w:rsidR="006B5395" w:rsidRPr="00AB3BE5"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="00AB3BE5" w:rsidRPr="00AB3BE5">
              <w:rPr>
                <w:rFonts w:ascii="Arial" w:hAnsi="Arial" w:cs="Arial"/>
                <w:b/>
                <w:sz w:val="16"/>
                <w:szCs w:val="16"/>
              </w:rPr>
              <w:t>,22-23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>).</w:t>
            </w:r>
            <w:bookmarkStart w:id="1" w:name="_GoBack"/>
            <w:bookmarkEnd w:id="1"/>
          </w:p>
          <w:p w14:paraId="30FA5D67" w14:textId="77777777" w:rsidR="00B9535A" w:rsidRPr="00AB3BE5" w:rsidRDefault="00B9535A" w:rsidP="00B9535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AB3BE5">
              <w:rPr>
                <w:rFonts w:ascii="Arial" w:hAnsi="Arial" w:cs="Arial"/>
                <w:sz w:val="12"/>
                <w:szCs w:val="12"/>
              </w:rPr>
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</w:r>
          </w:p>
          <w:p w14:paraId="0FDE0154" w14:textId="77777777" w:rsidR="00B9535A" w:rsidRPr="00AB3BE5" w:rsidRDefault="00B9535A" w:rsidP="00B9535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AB3BE5">
              <w:rPr>
                <w:rFonts w:ascii="Arial" w:hAnsi="Arial" w:cs="Arial"/>
                <w:sz w:val="12"/>
                <w:szCs w:val="12"/>
              </w:rPr>
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  <w:p w14:paraId="48DBA219" w14:textId="77777777" w:rsidR="00B9535A" w:rsidRPr="00AB3BE5" w:rsidRDefault="00B9535A" w:rsidP="00C0089D">
            <w:pPr>
              <w:rPr>
                <w:sz w:val="10"/>
                <w:szCs w:val="10"/>
              </w:rPr>
            </w:pPr>
          </w:p>
        </w:tc>
      </w:tr>
    </w:tbl>
    <w:p w14:paraId="48A11B30" w14:textId="679CCE36" w:rsidR="00B9535A" w:rsidRPr="00AB3BE5" w:rsidRDefault="00B9535A" w:rsidP="00C0089D">
      <w:pPr>
        <w:rPr>
          <w:sz w:val="10"/>
          <w:szCs w:val="10"/>
        </w:rPr>
      </w:pPr>
    </w:p>
    <w:tbl>
      <w:tblPr>
        <w:tblStyle w:val="a9"/>
        <w:tblW w:w="10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273"/>
        <w:gridCol w:w="4242"/>
        <w:gridCol w:w="147"/>
      </w:tblGrid>
      <w:tr w:rsidR="00B9535A" w:rsidRPr="00AB3BE5" w14:paraId="41BB0E4E" w14:textId="77777777" w:rsidTr="00604DE3">
        <w:trPr>
          <w:gridAfter w:val="1"/>
          <w:wAfter w:w="147" w:type="dxa"/>
        </w:trPr>
        <w:tc>
          <w:tcPr>
            <w:tcW w:w="4248" w:type="dxa"/>
          </w:tcPr>
          <w:p w14:paraId="5980589D" w14:textId="44DBB5C6" w:rsidR="00B9535A" w:rsidRPr="00AB3BE5" w:rsidRDefault="005D029D" w:rsidP="00B9535A">
            <w:pPr>
              <w:ind w:left="324" w:hanging="324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  <w:r w:rsidR="00B9535A" w:rsidRPr="00AB3BE5">
              <w:rPr>
                <w:rFonts w:ascii="Arial" w:hAnsi="Arial" w:cs="Arial"/>
                <w:b/>
                <w:bCs/>
                <w:sz w:val="18"/>
                <w:szCs w:val="18"/>
              </w:rPr>
              <w:t>.  Образец подписи зарегистрированного лица (в возрасте от 14 до 18 лет)</w:t>
            </w:r>
          </w:p>
        </w:tc>
        <w:tc>
          <w:tcPr>
            <w:tcW w:w="2273" w:type="dxa"/>
            <w:tcBorders>
              <w:bottom w:val="single" w:sz="4" w:space="0" w:color="auto"/>
            </w:tcBorders>
          </w:tcPr>
          <w:p w14:paraId="2BD466E3" w14:textId="77777777" w:rsidR="00B9535A" w:rsidRPr="00AB3BE5" w:rsidRDefault="00B9535A" w:rsidP="00B9535A">
            <w:pPr>
              <w:rPr>
                <w:sz w:val="10"/>
                <w:szCs w:val="10"/>
              </w:rPr>
            </w:pPr>
          </w:p>
        </w:tc>
        <w:tc>
          <w:tcPr>
            <w:tcW w:w="4242" w:type="dxa"/>
            <w:tcBorders>
              <w:bottom w:val="single" w:sz="4" w:space="0" w:color="auto"/>
            </w:tcBorders>
          </w:tcPr>
          <w:p w14:paraId="0E7BE2DE" w14:textId="77777777" w:rsidR="00B9535A" w:rsidRPr="00AB3BE5" w:rsidRDefault="00B9535A" w:rsidP="00B9535A">
            <w:pPr>
              <w:rPr>
                <w:sz w:val="10"/>
                <w:szCs w:val="10"/>
              </w:rPr>
            </w:pPr>
          </w:p>
        </w:tc>
      </w:tr>
      <w:tr w:rsidR="00B9535A" w:rsidRPr="00AB3BE5" w14:paraId="104E1302" w14:textId="77777777" w:rsidTr="00ED04FB">
        <w:tc>
          <w:tcPr>
            <w:tcW w:w="4248" w:type="dxa"/>
          </w:tcPr>
          <w:p w14:paraId="40208DE5" w14:textId="77777777" w:rsidR="00B9535A" w:rsidRPr="00AB3BE5" w:rsidRDefault="00B9535A" w:rsidP="00B9535A">
            <w:pPr>
              <w:rPr>
                <w:sz w:val="10"/>
                <w:szCs w:val="10"/>
              </w:rPr>
            </w:pPr>
          </w:p>
        </w:tc>
        <w:tc>
          <w:tcPr>
            <w:tcW w:w="2273" w:type="dxa"/>
            <w:tcBorders>
              <w:top w:val="single" w:sz="4" w:space="0" w:color="auto"/>
            </w:tcBorders>
          </w:tcPr>
          <w:p w14:paraId="3BF04F93" w14:textId="01F4EBF5" w:rsidR="00B9535A" w:rsidRPr="00AB3BE5" w:rsidRDefault="00B9535A" w:rsidP="00B9535A">
            <w:pPr>
              <w:jc w:val="center"/>
              <w:rPr>
                <w:sz w:val="10"/>
                <w:szCs w:val="10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  <w:tc>
          <w:tcPr>
            <w:tcW w:w="4389" w:type="dxa"/>
            <w:gridSpan w:val="2"/>
            <w:tcBorders>
              <w:top w:val="single" w:sz="4" w:space="0" w:color="auto"/>
            </w:tcBorders>
          </w:tcPr>
          <w:p w14:paraId="0D299BE3" w14:textId="2C0CB51A" w:rsidR="00B9535A" w:rsidRPr="00AB3BE5" w:rsidRDefault="00B9535A" w:rsidP="00B9535A">
            <w:pPr>
              <w:jc w:val="center"/>
              <w:rPr>
                <w:sz w:val="10"/>
                <w:szCs w:val="10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Фамилия Имя Отчество (полностью)</w:t>
            </w:r>
          </w:p>
        </w:tc>
      </w:tr>
      <w:tr w:rsidR="00B9535A" w:rsidRPr="00AB3BE5" w14:paraId="6E9A62EF" w14:textId="77777777" w:rsidTr="00ED04FB">
        <w:tc>
          <w:tcPr>
            <w:tcW w:w="4248" w:type="dxa"/>
          </w:tcPr>
          <w:p w14:paraId="1E3BE867" w14:textId="171B60A8" w:rsidR="00B9535A" w:rsidRPr="00AB3BE5" w:rsidRDefault="00B9535A" w:rsidP="00B9535A">
            <w:pPr>
              <w:ind w:left="316" w:hanging="316"/>
              <w:rPr>
                <w:sz w:val="10"/>
                <w:szCs w:val="10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5D029D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. Образец подписи законного представителя</w:t>
            </w:r>
          </w:p>
        </w:tc>
        <w:tc>
          <w:tcPr>
            <w:tcW w:w="2273" w:type="dxa"/>
            <w:tcBorders>
              <w:bottom w:val="single" w:sz="4" w:space="0" w:color="auto"/>
            </w:tcBorders>
          </w:tcPr>
          <w:p w14:paraId="7B4F857D" w14:textId="77777777" w:rsidR="00B9535A" w:rsidRPr="00AB3BE5" w:rsidRDefault="00B9535A" w:rsidP="00B9535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389" w:type="dxa"/>
            <w:gridSpan w:val="2"/>
            <w:tcBorders>
              <w:bottom w:val="single" w:sz="4" w:space="0" w:color="auto"/>
            </w:tcBorders>
          </w:tcPr>
          <w:p w14:paraId="34C116F4" w14:textId="77777777" w:rsidR="00B9535A" w:rsidRPr="00AB3BE5" w:rsidRDefault="00B9535A" w:rsidP="00B9535A">
            <w:pPr>
              <w:rPr>
                <w:sz w:val="10"/>
                <w:szCs w:val="10"/>
              </w:rPr>
            </w:pPr>
          </w:p>
        </w:tc>
      </w:tr>
      <w:tr w:rsidR="00B9535A" w:rsidRPr="00AB3BE5" w14:paraId="76CED6CF" w14:textId="77777777" w:rsidTr="00ED04FB">
        <w:tc>
          <w:tcPr>
            <w:tcW w:w="4248" w:type="dxa"/>
          </w:tcPr>
          <w:p w14:paraId="33D251ED" w14:textId="77777777" w:rsidR="00B9535A" w:rsidRPr="00AB3BE5" w:rsidRDefault="00B9535A" w:rsidP="00B9535A">
            <w:pPr>
              <w:rPr>
                <w:sz w:val="10"/>
                <w:szCs w:val="10"/>
              </w:rPr>
            </w:pPr>
          </w:p>
        </w:tc>
        <w:tc>
          <w:tcPr>
            <w:tcW w:w="2273" w:type="dxa"/>
            <w:tcBorders>
              <w:top w:val="single" w:sz="4" w:space="0" w:color="auto"/>
            </w:tcBorders>
          </w:tcPr>
          <w:p w14:paraId="269DC88A" w14:textId="6B932230" w:rsidR="00B9535A" w:rsidRPr="00AB3BE5" w:rsidRDefault="00B9535A" w:rsidP="00B9535A">
            <w:pPr>
              <w:jc w:val="center"/>
              <w:rPr>
                <w:sz w:val="10"/>
                <w:szCs w:val="10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  <w:tc>
          <w:tcPr>
            <w:tcW w:w="4389" w:type="dxa"/>
            <w:gridSpan w:val="2"/>
            <w:tcBorders>
              <w:top w:val="single" w:sz="4" w:space="0" w:color="auto"/>
            </w:tcBorders>
          </w:tcPr>
          <w:p w14:paraId="0E232F00" w14:textId="06938427" w:rsidR="00B9535A" w:rsidRPr="00AB3BE5" w:rsidRDefault="00B9535A" w:rsidP="00B9535A">
            <w:pPr>
              <w:jc w:val="center"/>
              <w:rPr>
                <w:sz w:val="10"/>
                <w:szCs w:val="10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Фамилия Имя Отчество (полностью)</w:t>
            </w:r>
          </w:p>
        </w:tc>
      </w:tr>
    </w:tbl>
    <w:p w14:paraId="059FDC4A" w14:textId="60D2C139" w:rsidR="00B9535A" w:rsidRPr="00AB3BE5" w:rsidRDefault="00B9535A" w:rsidP="00C0089D">
      <w:pPr>
        <w:rPr>
          <w:sz w:val="10"/>
          <w:szCs w:val="10"/>
        </w:rPr>
      </w:pPr>
    </w:p>
    <w:p w14:paraId="57E77D4B" w14:textId="77777777" w:rsidR="00837D26" w:rsidRPr="00AB3BE5" w:rsidRDefault="00837D26" w:rsidP="00616521">
      <w:pPr>
        <w:jc w:val="center"/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  <w:bookmarkStart w:id="2" w:name="_Hlk173838297"/>
    </w:p>
    <w:p w14:paraId="4CFE1567" w14:textId="77777777" w:rsidR="00D17036" w:rsidRDefault="00D17036" w:rsidP="00616521">
      <w:pPr>
        <w:jc w:val="center"/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</w:p>
    <w:p w14:paraId="22269E1E" w14:textId="77777777" w:rsidR="00D17036" w:rsidRDefault="00D17036" w:rsidP="00616521">
      <w:pPr>
        <w:jc w:val="center"/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</w:p>
    <w:p w14:paraId="104B8658" w14:textId="1A17E7DC" w:rsidR="00B9535A" w:rsidRPr="00AB3BE5" w:rsidRDefault="00616521" w:rsidP="00616521">
      <w:pPr>
        <w:jc w:val="center"/>
        <w:rPr>
          <w:sz w:val="10"/>
          <w:szCs w:val="10"/>
        </w:rPr>
      </w:pPr>
      <w:r w:rsidRPr="00AB3BE5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Заполняется сотрудником АО «ДРАГА»</w:t>
      </w:r>
      <w:bookmarkEnd w:id="2"/>
    </w:p>
    <w:tbl>
      <w:tblPr>
        <w:tblStyle w:val="a9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7"/>
        <w:gridCol w:w="3673"/>
        <w:gridCol w:w="3503"/>
      </w:tblGrid>
      <w:tr w:rsidR="00616521" w:rsidRPr="00AB3BE5" w14:paraId="47151ADD" w14:textId="77777777" w:rsidTr="00ED04FB">
        <w:tc>
          <w:tcPr>
            <w:tcW w:w="3587" w:type="dxa"/>
            <w:vMerge w:val="restart"/>
          </w:tcPr>
          <w:p w14:paraId="7F42FCF2" w14:textId="5E8ADFF0" w:rsidR="00616521" w:rsidRPr="00AB3BE5" w:rsidRDefault="00616521" w:rsidP="00ED04FB">
            <w:pPr>
              <w:ind w:left="132"/>
              <w:rPr>
                <w:rFonts w:ascii="Times New Roman" w:hAnsi="Times New Roman"/>
                <w:color w:val="A6A6A6" w:themeColor="background1" w:themeShade="A6"/>
                <w:sz w:val="16"/>
                <w:szCs w:val="16"/>
              </w:rPr>
            </w:pPr>
            <w:r w:rsidRPr="00AB3BE5">
              <w:rPr>
                <w:rFonts w:ascii="Times New Roman" w:hAnsi="Times New Roman"/>
                <w:color w:val="A6A6A6" w:themeColor="background1" w:themeShade="A6"/>
                <w:sz w:val="16"/>
                <w:szCs w:val="16"/>
              </w:rPr>
              <w:t>Подпись проставлена в присутствии уполномоченного лица АО «ДРАГА»</w:t>
            </w:r>
          </w:p>
        </w:tc>
        <w:tc>
          <w:tcPr>
            <w:tcW w:w="3673" w:type="dxa"/>
          </w:tcPr>
          <w:p w14:paraId="54005148" w14:textId="77777777" w:rsidR="00616521" w:rsidRPr="00AB3BE5" w:rsidRDefault="00616521" w:rsidP="00C0089D">
            <w:pPr>
              <w:rPr>
                <w:rFonts w:ascii="Times New Roman" w:hAnsi="Times New Roman"/>
                <w:color w:val="A6A6A6" w:themeColor="background1" w:themeShade="A6"/>
              </w:rPr>
            </w:pPr>
          </w:p>
          <w:p w14:paraId="47EED536" w14:textId="385C9D03" w:rsidR="00616521" w:rsidRPr="00AB3BE5" w:rsidRDefault="00616521" w:rsidP="00C0089D">
            <w:pPr>
              <w:rPr>
                <w:rFonts w:ascii="Times New Roman" w:hAnsi="Times New Roman"/>
                <w:color w:val="A6A6A6" w:themeColor="background1" w:themeShade="A6"/>
              </w:rPr>
            </w:pPr>
          </w:p>
        </w:tc>
        <w:tc>
          <w:tcPr>
            <w:tcW w:w="3503" w:type="dxa"/>
          </w:tcPr>
          <w:p w14:paraId="307657DA" w14:textId="77777777" w:rsidR="00616521" w:rsidRPr="00AB3BE5" w:rsidRDefault="00616521" w:rsidP="00C0089D">
            <w:pPr>
              <w:rPr>
                <w:rFonts w:ascii="Times New Roman" w:hAnsi="Times New Roman"/>
                <w:color w:val="A6A6A6" w:themeColor="background1" w:themeShade="A6"/>
              </w:rPr>
            </w:pPr>
          </w:p>
        </w:tc>
      </w:tr>
      <w:tr w:rsidR="00616521" w14:paraId="3CBD0896" w14:textId="77777777" w:rsidTr="00ED04FB">
        <w:tc>
          <w:tcPr>
            <w:tcW w:w="3587" w:type="dxa"/>
            <w:vMerge/>
          </w:tcPr>
          <w:p w14:paraId="0FB473DE" w14:textId="77777777" w:rsidR="00616521" w:rsidRPr="00AB3BE5" w:rsidRDefault="00616521" w:rsidP="00B9535A">
            <w:pPr>
              <w:rPr>
                <w:rFonts w:ascii="Times New Roman" w:hAnsi="Times New Roman"/>
                <w:color w:val="A6A6A6" w:themeColor="background1" w:themeShade="A6"/>
              </w:rPr>
            </w:pPr>
          </w:p>
        </w:tc>
        <w:tc>
          <w:tcPr>
            <w:tcW w:w="3673" w:type="dxa"/>
          </w:tcPr>
          <w:p w14:paraId="18CDCE7D" w14:textId="1C509AD6" w:rsidR="00616521" w:rsidRPr="00AB3BE5" w:rsidRDefault="00616521" w:rsidP="00ED04FB">
            <w:pPr>
              <w:jc w:val="center"/>
              <w:rPr>
                <w:rFonts w:ascii="Times New Roman" w:hAnsi="Times New Roman"/>
                <w:color w:val="A6A6A6" w:themeColor="background1" w:themeShade="A6"/>
                <w:sz w:val="16"/>
                <w:szCs w:val="16"/>
              </w:rPr>
            </w:pPr>
            <w:r w:rsidRPr="00AB3BE5">
              <w:rPr>
                <w:rFonts w:ascii="Times New Roman" w:hAnsi="Times New Roman"/>
                <w:color w:val="A6A6A6" w:themeColor="background1" w:themeShade="A6"/>
                <w:sz w:val="16"/>
                <w:szCs w:val="16"/>
              </w:rPr>
              <w:t>Подпись сотрудника регистратора</w:t>
            </w:r>
          </w:p>
        </w:tc>
        <w:tc>
          <w:tcPr>
            <w:tcW w:w="3503" w:type="dxa"/>
          </w:tcPr>
          <w:p w14:paraId="2A7745C9" w14:textId="0DFF3C10" w:rsidR="00616521" w:rsidRPr="00616521" w:rsidRDefault="00616521" w:rsidP="00B9535A">
            <w:pPr>
              <w:rPr>
                <w:rFonts w:ascii="Times New Roman" w:hAnsi="Times New Roman"/>
                <w:color w:val="A6A6A6" w:themeColor="background1" w:themeShade="A6"/>
                <w:sz w:val="16"/>
                <w:szCs w:val="16"/>
              </w:rPr>
            </w:pPr>
            <w:r w:rsidRPr="00AB3BE5">
              <w:rPr>
                <w:rFonts w:ascii="Times New Roman" w:hAnsi="Times New Roman"/>
                <w:color w:val="A6A6A6" w:themeColor="background1" w:themeShade="A6"/>
                <w:sz w:val="16"/>
                <w:szCs w:val="16"/>
              </w:rPr>
              <w:t>Фамилия Имя Отчество</w:t>
            </w:r>
          </w:p>
        </w:tc>
      </w:tr>
    </w:tbl>
    <w:p w14:paraId="77BAD087" w14:textId="08090B3F" w:rsidR="00B9535A" w:rsidRDefault="00B9535A" w:rsidP="00604DE3">
      <w:pPr>
        <w:rPr>
          <w:sz w:val="10"/>
          <w:szCs w:val="10"/>
        </w:rPr>
      </w:pPr>
    </w:p>
    <w:sectPr w:rsidR="00B9535A" w:rsidSect="00411A52">
      <w:footerReference w:type="even" r:id="rId8"/>
      <w:pgSz w:w="11907" w:h="16840"/>
      <w:pgMar w:top="284" w:right="567" w:bottom="284" w:left="567" w:header="57" w:footer="2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88CE3" w14:textId="77777777" w:rsidR="000565AB" w:rsidRDefault="000565AB">
      <w:r>
        <w:separator/>
      </w:r>
    </w:p>
  </w:endnote>
  <w:endnote w:type="continuationSeparator" w:id="0">
    <w:p w14:paraId="48877159" w14:textId="77777777" w:rsidR="000565AB" w:rsidRDefault="00056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altName w:val="BatangChe"/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915" w:type="dxa"/>
      <w:tblInd w:w="-142" w:type="dxa"/>
      <w:tblBorders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915"/>
    </w:tblGrid>
    <w:tr w:rsidR="00B9535A" w:rsidRPr="00AF3637" w14:paraId="50CD6B5D" w14:textId="77777777" w:rsidTr="00ED04FB">
      <w:tc>
        <w:tcPr>
          <w:tcW w:w="10915" w:type="dxa"/>
          <w:tcBorders>
            <w:top w:val="nil"/>
            <w:bottom w:val="nil"/>
            <w:right w:val="nil"/>
          </w:tcBorders>
          <w:tcMar>
            <w:left w:w="0" w:type="dxa"/>
            <w:right w:w="0" w:type="dxa"/>
          </w:tcMar>
        </w:tcPr>
        <w:p w14:paraId="4D5C0DC9" w14:textId="1EDC42F5" w:rsidR="00B9535A" w:rsidRPr="004D50B7" w:rsidRDefault="00B9535A" w:rsidP="00ED04FB">
          <w:pPr>
            <w:pStyle w:val="a5"/>
            <w:spacing w:after="60"/>
            <w:ind w:left="424" w:hanging="142"/>
            <w:jc w:val="left"/>
            <w:rPr>
              <w:rFonts w:ascii="Arial" w:hAnsi="Arial" w:cs="Arial"/>
              <w:i/>
              <w:sz w:val="16"/>
              <w:szCs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A73C27">
            <w:rPr>
              <w:rFonts w:ascii="Arial" w:hAnsi="Arial" w:cs="Arial"/>
              <w:i/>
              <w:sz w:val="16"/>
              <w:szCs w:val="16"/>
            </w:rPr>
            <w:t>**</w:t>
          </w:r>
          <w:r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="000C61F5">
            <w:rPr>
              <w:rFonts w:ascii="Arial" w:hAnsi="Arial" w:cs="Arial"/>
              <w:i/>
              <w:sz w:val="16"/>
              <w:szCs w:val="16"/>
            </w:rPr>
            <w:t>Заполняются при наличии. В</w:t>
          </w:r>
          <w:r w:rsidRPr="00837D26">
            <w:rPr>
              <w:rFonts w:ascii="Arial" w:hAnsi="Arial" w:cs="Arial"/>
              <w:i/>
              <w:sz w:val="14"/>
              <w:szCs w:val="14"/>
            </w:rPr>
            <w:t xml:space="preserve"> случае заполнения данных полей в адрес Регистратора предоставляются подтверждающие документы в соответствии с требованиями установленными Правилами Регистратора</w:t>
          </w:r>
        </w:p>
      </w:tc>
    </w:tr>
  </w:tbl>
  <w:p w14:paraId="739CB895" w14:textId="77777777" w:rsidR="000D6DEF" w:rsidRPr="00416D59" w:rsidRDefault="000D6DEF" w:rsidP="00F55DAC">
    <w:pPr>
      <w:pStyle w:val="a5"/>
      <w:jc w:val="left"/>
      <w:rPr>
        <w:i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0204DD" w14:textId="77777777" w:rsidR="000565AB" w:rsidRDefault="000565AB">
      <w:r>
        <w:separator/>
      </w:r>
    </w:p>
  </w:footnote>
  <w:footnote w:type="continuationSeparator" w:id="0">
    <w:p w14:paraId="795FF652" w14:textId="77777777" w:rsidR="000565AB" w:rsidRDefault="00056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F98"/>
    <w:multiLevelType w:val="hybridMultilevel"/>
    <w:tmpl w:val="9598759C"/>
    <w:lvl w:ilvl="0" w:tplc="416C4A8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56973"/>
    <w:multiLevelType w:val="hybridMultilevel"/>
    <w:tmpl w:val="189465EC"/>
    <w:lvl w:ilvl="0" w:tplc="99DAAF1E">
      <w:start w:val="1"/>
      <w:numFmt w:val="bullet"/>
      <w:lvlText w:val="o"/>
      <w:lvlJc w:val="left"/>
      <w:pPr>
        <w:ind w:left="643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E7647A8"/>
    <w:multiLevelType w:val="hybridMultilevel"/>
    <w:tmpl w:val="77BCC8B4"/>
    <w:lvl w:ilvl="0" w:tplc="2584BFBC">
      <w:start w:val="1"/>
      <w:numFmt w:val="bullet"/>
      <w:lvlText w:val="o"/>
      <w:lvlJc w:val="left"/>
      <w:pPr>
        <w:ind w:left="120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29776D37"/>
    <w:multiLevelType w:val="multilevel"/>
    <w:tmpl w:val="2652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AC5132F"/>
    <w:multiLevelType w:val="hybridMultilevel"/>
    <w:tmpl w:val="30B63D5E"/>
    <w:lvl w:ilvl="0" w:tplc="60389B9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B68"/>
    <w:multiLevelType w:val="hybridMultilevel"/>
    <w:tmpl w:val="0DCED37A"/>
    <w:lvl w:ilvl="0" w:tplc="CE56595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497"/>
    <w:multiLevelType w:val="hybridMultilevel"/>
    <w:tmpl w:val="B832F0FC"/>
    <w:lvl w:ilvl="0" w:tplc="2584BF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13A10"/>
    <w:multiLevelType w:val="hybridMultilevel"/>
    <w:tmpl w:val="CDA82A9E"/>
    <w:lvl w:ilvl="0" w:tplc="E186613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140F9A"/>
    <w:multiLevelType w:val="hybridMultilevel"/>
    <w:tmpl w:val="BD3675BE"/>
    <w:lvl w:ilvl="0" w:tplc="6EE816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6302D"/>
    <w:multiLevelType w:val="hybridMultilevel"/>
    <w:tmpl w:val="D2549D6C"/>
    <w:lvl w:ilvl="0" w:tplc="DDDCF7E2">
      <w:start w:val="1"/>
      <w:numFmt w:val="bullet"/>
      <w:lvlText w:val="o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7C0D59"/>
    <w:multiLevelType w:val="hybridMultilevel"/>
    <w:tmpl w:val="5CC43BB0"/>
    <w:lvl w:ilvl="0" w:tplc="64F8F724">
      <w:start w:val="1"/>
      <w:numFmt w:val="decimal"/>
      <w:lvlText w:val="%1."/>
      <w:lvlJc w:val="left"/>
      <w:pPr>
        <w:ind w:left="303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9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Петкевич Владлена Эдмундовна">
    <w15:presenceInfo w15:providerId="None" w15:userId="Петкевич Владлена Эдмундо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C75"/>
    <w:rsid w:val="00000C3F"/>
    <w:rsid w:val="000020CF"/>
    <w:rsid w:val="0000259D"/>
    <w:rsid w:val="000028F6"/>
    <w:rsid w:val="00003128"/>
    <w:rsid w:val="00020947"/>
    <w:rsid w:val="00023406"/>
    <w:rsid w:val="00024548"/>
    <w:rsid w:val="00024BBD"/>
    <w:rsid w:val="000279B1"/>
    <w:rsid w:val="00030CBD"/>
    <w:rsid w:val="000338AC"/>
    <w:rsid w:val="000340A9"/>
    <w:rsid w:val="00034D0E"/>
    <w:rsid w:val="00034F06"/>
    <w:rsid w:val="00036AFE"/>
    <w:rsid w:val="000419B1"/>
    <w:rsid w:val="00042B6B"/>
    <w:rsid w:val="00042BFF"/>
    <w:rsid w:val="000433CD"/>
    <w:rsid w:val="00044C80"/>
    <w:rsid w:val="000456BE"/>
    <w:rsid w:val="00054D81"/>
    <w:rsid w:val="000565AB"/>
    <w:rsid w:val="00056699"/>
    <w:rsid w:val="0005676A"/>
    <w:rsid w:val="00057CFB"/>
    <w:rsid w:val="00062D89"/>
    <w:rsid w:val="0006777A"/>
    <w:rsid w:val="00070964"/>
    <w:rsid w:val="00076707"/>
    <w:rsid w:val="00081C22"/>
    <w:rsid w:val="00082DC2"/>
    <w:rsid w:val="00083B9D"/>
    <w:rsid w:val="00085E60"/>
    <w:rsid w:val="00086628"/>
    <w:rsid w:val="000902E4"/>
    <w:rsid w:val="0009251D"/>
    <w:rsid w:val="00093FBD"/>
    <w:rsid w:val="00094E55"/>
    <w:rsid w:val="00097F78"/>
    <w:rsid w:val="000A0985"/>
    <w:rsid w:val="000A10D5"/>
    <w:rsid w:val="000A1290"/>
    <w:rsid w:val="000A20CB"/>
    <w:rsid w:val="000A37AF"/>
    <w:rsid w:val="000A3A18"/>
    <w:rsid w:val="000A74A9"/>
    <w:rsid w:val="000A7C31"/>
    <w:rsid w:val="000A7F80"/>
    <w:rsid w:val="000B3E5B"/>
    <w:rsid w:val="000B4996"/>
    <w:rsid w:val="000B4D6E"/>
    <w:rsid w:val="000C55C1"/>
    <w:rsid w:val="000C61F5"/>
    <w:rsid w:val="000C6E54"/>
    <w:rsid w:val="000D3359"/>
    <w:rsid w:val="000D54A8"/>
    <w:rsid w:val="000D5663"/>
    <w:rsid w:val="000D57D7"/>
    <w:rsid w:val="000D6DEF"/>
    <w:rsid w:val="000D7428"/>
    <w:rsid w:val="000E570C"/>
    <w:rsid w:val="000F2A61"/>
    <w:rsid w:val="000F4398"/>
    <w:rsid w:val="000F515E"/>
    <w:rsid w:val="000F62F0"/>
    <w:rsid w:val="0010327A"/>
    <w:rsid w:val="00104B43"/>
    <w:rsid w:val="00111683"/>
    <w:rsid w:val="0011269B"/>
    <w:rsid w:val="0011416B"/>
    <w:rsid w:val="0011511F"/>
    <w:rsid w:val="00115E21"/>
    <w:rsid w:val="00126804"/>
    <w:rsid w:val="00126837"/>
    <w:rsid w:val="00126EBC"/>
    <w:rsid w:val="0012772A"/>
    <w:rsid w:val="00127853"/>
    <w:rsid w:val="00131035"/>
    <w:rsid w:val="001342C1"/>
    <w:rsid w:val="00136DCC"/>
    <w:rsid w:val="00140DE7"/>
    <w:rsid w:val="001427CF"/>
    <w:rsid w:val="00143F58"/>
    <w:rsid w:val="00146560"/>
    <w:rsid w:val="00150C61"/>
    <w:rsid w:val="00151C61"/>
    <w:rsid w:val="00152556"/>
    <w:rsid w:val="00152D48"/>
    <w:rsid w:val="00153BB3"/>
    <w:rsid w:val="00154458"/>
    <w:rsid w:val="00154BEF"/>
    <w:rsid w:val="00156270"/>
    <w:rsid w:val="00156EF2"/>
    <w:rsid w:val="0016004D"/>
    <w:rsid w:val="00160CC5"/>
    <w:rsid w:val="0016112B"/>
    <w:rsid w:val="00163383"/>
    <w:rsid w:val="00163896"/>
    <w:rsid w:val="00164FE1"/>
    <w:rsid w:val="0017203F"/>
    <w:rsid w:val="0017453D"/>
    <w:rsid w:val="001769FF"/>
    <w:rsid w:val="00182FC2"/>
    <w:rsid w:val="00186631"/>
    <w:rsid w:val="00192724"/>
    <w:rsid w:val="00192B77"/>
    <w:rsid w:val="0019398D"/>
    <w:rsid w:val="00193C3E"/>
    <w:rsid w:val="00194046"/>
    <w:rsid w:val="00195E4B"/>
    <w:rsid w:val="00197DBB"/>
    <w:rsid w:val="001A139E"/>
    <w:rsid w:val="001A19ED"/>
    <w:rsid w:val="001A5704"/>
    <w:rsid w:val="001A7A68"/>
    <w:rsid w:val="001C0080"/>
    <w:rsid w:val="001C23A9"/>
    <w:rsid w:val="001C54FA"/>
    <w:rsid w:val="001C5F7D"/>
    <w:rsid w:val="001C6389"/>
    <w:rsid w:val="001D0500"/>
    <w:rsid w:val="001D4191"/>
    <w:rsid w:val="001D7FB0"/>
    <w:rsid w:val="001E2933"/>
    <w:rsid w:val="001E3114"/>
    <w:rsid w:val="001E36BA"/>
    <w:rsid w:val="001E46F2"/>
    <w:rsid w:val="001E61AC"/>
    <w:rsid w:val="001E77EE"/>
    <w:rsid w:val="001F259D"/>
    <w:rsid w:val="001F550E"/>
    <w:rsid w:val="001F7299"/>
    <w:rsid w:val="00200672"/>
    <w:rsid w:val="002011C2"/>
    <w:rsid w:val="00201AB4"/>
    <w:rsid w:val="00211258"/>
    <w:rsid w:val="002123AE"/>
    <w:rsid w:val="00212483"/>
    <w:rsid w:val="00216886"/>
    <w:rsid w:val="002168B1"/>
    <w:rsid w:val="00217EA5"/>
    <w:rsid w:val="00227FB0"/>
    <w:rsid w:val="00230DB2"/>
    <w:rsid w:val="00231320"/>
    <w:rsid w:val="002324A3"/>
    <w:rsid w:val="0023625E"/>
    <w:rsid w:val="0023649B"/>
    <w:rsid w:val="002377E3"/>
    <w:rsid w:val="002400CD"/>
    <w:rsid w:val="00241D40"/>
    <w:rsid w:val="002439C5"/>
    <w:rsid w:val="002462D2"/>
    <w:rsid w:val="00247E9A"/>
    <w:rsid w:val="00250765"/>
    <w:rsid w:val="002549F1"/>
    <w:rsid w:val="002556C8"/>
    <w:rsid w:val="00257FCF"/>
    <w:rsid w:val="002607A0"/>
    <w:rsid w:val="00260FD4"/>
    <w:rsid w:val="00263421"/>
    <w:rsid w:val="002650AD"/>
    <w:rsid w:val="002656CD"/>
    <w:rsid w:val="00266607"/>
    <w:rsid w:val="00266CAB"/>
    <w:rsid w:val="0027072B"/>
    <w:rsid w:val="00275433"/>
    <w:rsid w:val="002756D8"/>
    <w:rsid w:val="00276E23"/>
    <w:rsid w:val="0028161A"/>
    <w:rsid w:val="00282ED2"/>
    <w:rsid w:val="0028353D"/>
    <w:rsid w:val="002837D2"/>
    <w:rsid w:val="00285023"/>
    <w:rsid w:val="002854B3"/>
    <w:rsid w:val="00290728"/>
    <w:rsid w:val="00296E2C"/>
    <w:rsid w:val="002A0922"/>
    <w:rsid w:val="002A1C19"/>
    <w:rsid w:val="002A3E0E"/>
    <w:rsid w:val="002A5AEB"/>
    <w:rsid w:val="002A70BF"/>
    <w:rsid w:val="002B06BC"/>
    <w:rsid w:val="002B1199"/>
    <w:rsid w:val="002B312A"/>
    <w:rsid w:val="002C1727"/>
    <w:rsid w:val="002C1D18"/>
    <w:rsid w:val="002C2B81"/>
    <w:rsid w:val="002C4727"/>
    <w:rsid w:val="002C577D"/>
    <w:rsid w:val="002C62C5"/>
    <w:rsid w:val="002D4699"/>
    <w:rsid w:val="002D6D55"/>
    <w:rsid w:val="002F0049"/>
    <w:rsid w:val="002F59DE"/>
    <w:rsid w:val="002F66C7"/>
    <w:rsid w:val="00300A66"/>
    <w:rsid w:val="00300E97"/>
    <w:rsid w:val="00301BE6"/>
    <w:rsid w:val="00303824"/>
    <w:rsid w:val="003044F2"/>
    <w:rsid w:val="00304A4B"/>
    <w:rsid w:val="00312980"/>
    <w:rsid w:val="00315629"/>
    <w:rsid w:val="00321C17"/>
    <w:rsid w:val="00323356"/>
    <w:rsid w:val="0032390A"/>
    <w:rsid w:val="00324617"/>
    <w:rsid w:val="00326628"/>
    <w:rsid w:val="00326E57"/>
    <w:rsid w:val="00327C7A"/>
    <w:rsid w:val="00333F56"/>
    <w:rsid w:val="003379A1"/>
    <w:rsid w:val="003439B3"/>
    <w:rsid w:val="00344937"/>
    <w:rsid w:val="00345874"/>
    <w:rsid w:val="0035027C"/>
    <w:rsid w:val="003502C5"/>
    <w:rsid w:val="003526EF"/>
    <w:rsid w:val="00356C36"/>
    <w:rsid w:val="00357474"/>
    <w:rsid w:val="00357AC9"/>
    <w:rsid w:val="003621D5"/>
    <w:rsid w:val="00362A5C"/>
    <w:rsid w:val="003665F4"/>
    <w:rsid w:val="003669CB"/>
    <w:rsid w:val="00367CA7"/>
    <w:rsid w:val="00367F84"/>
    <w:rsid w:val="0037067C"/>
    <w:rsid w:val="003711D5"/>
    <w:rsid w:val="003712C7"/>
    <w:rsid w:val="00374F1D"/>
    <w:rsid w:val="00381F26"/>
    <w:rsid w:val="0038403F"/>
    <w:rsid w:val="0038414E"/>
    <w:rsid w:val="00385798"/>
    <w:rsid w:val="00387635"/>
    <w:rsid w:val="003945CD"/>
    <w:rsid w:val="003968EC"/>
    <w:rsid w:val="00397227"/>
    <w:rsid w:val="003A03EF"/>
    <w:rsid w:val="003A0E31"/>
    <w:rsid w:val="003A3B0F"/>
    <w:rsid w:val="003A4BC4"/>
    <w:rsid w:val="003A595A"/>
    <w:rsid w:val="003A5C56"/>
    <w:rsid w:val="003A6D62"/>
    <w:rsid w:val="003A7943"/>
    <w:rsid w:val="003A7A81"/>
    <w:rsid w:val="003B2453"/>
    <w:rsid w:val="003B352B"/>
    <w:rsid w:val="003B5763"/>
    <w:rsid w:val="003B6B82"/>
    <w:rsid w:val="003C4CA3"/>
    <w:rsid w:val="003C769E"/>
    <w:rsid w:val="003D0630"/>
    <w:rsid w:val="003D1E36"/>
    <w:rsid w:val="003D2479"/>
    <w:rsid w:val="003D33B5"/>
    <w:rsid w:val="003D43A4"/>
    <w:rsid w:val="003D534B"/>
    <w:rsid w:val="003E0445"/>
    <w:rsid w:val="003E16EF"/>
    <w:rsid w:val="003E1C46"/>
    <w:rsid w:val="003E4101"/>
    <w:rsid w:val="003E6324"/>
    <w:rsid w:val="003E6E22"/>
    <w:rsid w:val="003E740C"/>
    <w:rsid w:val="003F1726"/>
    <w:rsid w:val="003F2327"/>
    <w:rsid w:val="003F7BEE"/>
    <w:rsid w:val="003F7C6B"/>
    <w:rsid w:val="00400926"/>
    <w:rsid w:val="00401C00"/>
    <w:rsid w:val="00405052"/>
    <w:rsid w:val="004069D7"/>
    <w:rsid w:val="00407189"/>
    <w:rsid w:val="0040749F"/>
    <w:rsid w:val="004113E3"/>
    <w:rsid w:val="00411A52"/>
    <w:rsid w:val="00412064"/>
    <w:rsid w:val="0041274E"/>
    <w:rsid w:val="00412D50"/>
    <w:rsid w:val="00416D59"/>
    <w:rsid w:val="00421D48"/>
    <w:rsid w:val="00422392"/>
    <w:rsid w:val="00422B79"/>
    <w:rsid w:val="00423FC8"/>
    <w:rsid w:val="004261C5"/>
    <w:rsid w:val="004279B2"/>
    <w:rsid w:val="00432385"/>
    <w:rsid w:val="00440FD8"/>
    <w:rsid w:val="004414CF"/>
    <w:rsid w:val="0044484B"/>
    <w:rsid w:val="004456D2"/>
    <w:rsid w:val="004469DD"/>
    <w:rsid w:val="00447494"/>
    <w:rsid w:val="004529D5"/>
    <w:rsid w:val="00452A7A"/>
    <w:rsid w:val="0045633F"/>
    <w:rsid w:val="00457A55"/>
    <w:rsid w:val="004600E3"/>
    <w:rsid w:val="00460611"/>
    <w:rsid w:val="00460E21"/>
    <w:rsid w:val="00464944"/>
    <w:rsid w:val="0046661E"/>
    <w:rsid w:val="00470F10"/>
    <w:rsid w:val="004739F1"/>
    <w:rsid w:val="0047421D"/>
    <w:rsid w:val="00474B85"/>
    <w:rsid w:val="00474EC4"/>
    <w:rsid w:val="00474FB1"/>
    <w:rsid w:val="00475153"/>
    <w:rsid w:val="004761E7"/>
    <w:rsid w:val="0047783D"/>
    <w:rsid w:val="00481CF1"/>
    <w:rsid w:val="004838E0"/>
    <w:rsid w:val="00484A41"/>
    <w:rsid w:val="004853DC"/>
    <w:rsid w:val="00485780"/>
    <w:rsid w:val="00491106"/>
    <w:rsid w:val="00492A38"/>
    <w:rsid w:val="00492EF4"/>
    <w:rsid w:val="0049424E"/>
    <w:rsid w:val="00495348"/>
    <w:rsid w:val="00496E72"/>
    <w:rsid w:val="004974FF"/>
    <w:rsid w:val="004A0837"/>
    <w:rsid w:val="004A0A73"/>
    <w:rsid w:val="004A5434"/>
    <w:rsid w:val="004A6A71"/>
    <w:rsid w:val="004A6FC6"/>
    <w:rsid w:val="004A7E67"/>
    <w:rsid w:val="004B2576"/>
    <w:rsid w:val="004B5B6C"/>
    <w:rsid w:val="004B6DFC"/>
    <w:rsid w:val="004C1963"/>
    <w:rsid w:val="004C1D17"/>
    <w:rsid w:val="004C3D8E"/>
    <w:rsid w:val="004C6CAF"/>
    <w:rsid w:val="004D09C4"/>
    <w:rsid w:val="004D11AC"/>
    <w:rsid w:val="004D14B5"/>
    <w:rsid w:val="004D50B7"/>
    <w:rsid w:val="004D5E4C"/>
    <w:rsid w:val="004D74FD"/>
    <w:rsid w:val="004E3C37"/>
    <w:rsid w:val="004E452F"/>
    <w:rsid w:val="004E7A40"/>
    <w:rsid w:val="004E7C65"/>
    <w:rsid w:val="004E7D34"/>
    <w:rsid w:val="004F3B16"/>
    <w:rsid w:val="004F4E78"/>
    <w:rsid w:val="004F4FA3"/>
    <w:rsid w:val="00503103"/>
    <w:rsid w:val="00503AF9"/>
    <w:rsid w:val="005079FB"/>
    <w:rsid w:val="00512DB7"/>
    <w:rsid w:val="005135F4"/>
    <w:rsid w:val="0052018F"/>
    <w:rsid w:val="0052052B"/>
    <w:rsid w:val="005215BB"/>
    <w:rsid w:val="005233DD"/>
    <w:rsid w:val="00525002"/>
    <w:rsid w:val="00526E29"/>
    <w:rsid w:val="00530131"/>
    <w:rsid w:val="00532E8E"/>
    <w:rsid w:val="00534719"/>
    <w:rsid w:val="00535808"/>
    <w:rsid w:val="00537A8D"/>
    <w:rsid w:val="005408D2"/>
    <w:rsid w:val="00541A3F"/>
    <w:rsid w:val="0054613F"/>
    <w:rsid w:val="00546D5E"/>
    <w:rsid w:val="00550120"/>
    <w:rsid w:val="00552C5D"/>
    <w:rsid w:val="00554B59"/>
    <w:rsid w:val="005558CB"/>
    <w:rsid w:val="00556DFB"/>
    <w:rsid w:val="005607AE"/>
    <w:rsid w:val="005643D7"/>
    <w:rsid w:val="005645F3"/>
    <w:rsid w:val="005655B5"/>
    <w:rsid w:val="00566784"/>
    <w:rsid w:val="005677B1"/>
    <w:rsid w:val="00572A2D"/>
    <w:rsid w:val="005735DA"/>
    <w:rsid w:val="00575CEB"/>
    <w:rsid w:val="00581640"/>
    <w:rsid w:val="00581ACB"/>
    <w:rsid w:val="005832F2"/>
    <w:rsid w:val="00584CFA"/>
    <w:rsid w:val="00584D12"/>
    <w:rsid w:val="005868F6"/>
    <w:rsid w:val="00590C1A"/>
    <w:rsid w:val="005924E7"/>
    <w:rsid w:val="00592C75"/>
    <w:rsid w:val="005933C2"/>
    <w:rsid w:val="00596594"/>
    <w:rsid w:val="00597F36"/>
    <w:rsid w:val="005A0C43"/>
    <w:rsid w:val="005A0F58"/>
    <w:rsid w:val="005A3EB2"/>
    <w:rsid w:val="005A47CE"/>
    <w:rsid w:val="005A4A53"/>
    <w:rsid w:val="005B2C36"/>
    <w:rsid w:val="005C4165"/>
    <w:rsid w:val="005C43B4"/>
    <w:rsid w:val="005C4ACF"/>
    <w:rsid w:val="005C5A33"/>
    <w:rsid w:val="005C766A"/>
    <w:rsid w:val="005D029D"/>
    <w:rsid w:val="005D0C72"/>
    <w:rsid w:val="005D4713"/>
    <w:rsid w:val="005E036B"/>
    <w:rsid w:val="005E08D3"/>
    <w:rsid w:val="005E17E4"/>
    <w:rsid w:val="005E2677"/>
    <w:rsid w:val="005E4FEB"/>
    <w:rsid w:val="005E6262"/>
    <w:rsid w:val="005F0E31"/>
    <w:rsid w:val="005F16A7"/>
    <w:rsid w:val="005F2123"/>
    <w:rsid w:val="005F2539"/>
    <w:rsid w:val="005F3061"/>
    <w:rsid w:val="005F6E82"/>
    <w:rsid w:val="005F78F2"/>
    <w:rsid w:val="0060393E"/>
    <w:rsid w:val="00604DE3"/>
    <w:rsid w:val="00611082"/>
    <w:rsid w:val="00611185"/>
    <w:rsid w:val="00613D26"/>
    <w:rsid w:val="00616521"/>
    <w:rsid w:val="00616656"/>
    <w:rsid w:val="0062177B"/>
    <w:rsid w:val="006237BE"/>
    <w:rsid w:val="00624D86"/>
    <w:rsid w:val="0062597D"/>
    <w:rsid w:val="00642C5F"/>
    <w:rsid w:val="00644223"/>
    <w:rsid w:val="00644A0F"/>
    <w:rsid w:val="006451D0"/>
    <w:rsid w:val="00647FF0"/>
    <w:rsid w:val="00651E5D"/>
    <w:rsid w:val="006521B8"/>
    <w:rsid w:val="00652760"/>
    <w:rsid w:val="00653A2E"/>
    <w:rsid w:val="00653B02"/>
    <w:rsid w:val="0065448C"/>
    <w:rsid w:val="006549E9"/>
    <w:rsid w:val="00655977"/>
    <w:rsid w:val="00655C76"/>
    <w:rsid w:val="0066134F"/>
    <w:rsid w:val="00663785"/>
    <w:rsid w:val="006662BA"/>
    <w:rsid w:val="00671300"/>
    <w:rsid w:val="00674FA7"/>
    <w:rsid w:val="00677346"/>
    <w:rsid w:val="006923AE"/>
    <w:rsid w:val="006943D4"/>
    <w:rsid w:val="006957FB"/>
    <w:rsid w:val="00695804"/>
    <w:rsid w:val="00695F1E"/>
    <w:rsid w:val="006974AF"/>
    <w:rsid w:val="006A1438"/>
    <w:rsid w:val="006A2D9F"/>
    <w:rsid w:val="006A6744"/>
    <w:rsid w:val="006A7940"/>
    <w:rsid w:val="006B18A6"/>
    <w:rsid w:val="006B1B57"/>
    <w:rsid w:val="006B215E"/>
    <w:rsid w:val="006B36A7"/>
    <w:rsid w:val="006B5395"/>
    <w:rsid w:val="006B770B"/>
    <w:rsid w:val="006C38C7"/>
    <w:rsid w:val="006C51B4"/>
    <w:rsid w:val="006C5805"/>
    <w:rsid w:val="006C580D"/>
    <w:rsid w:val="006C65D4"/>
    <w:rsid w:val="006C713B"/>
    <w:rsid w:val="006D1E0F"/>
    <w:rsid w:val="006D2977"/>
    <w:rsid w:val="006D53DF"/>
    <w:rsid w:val="006D722F"/>
    <w:rsid w:val="006E34A3"/>
    <w:rsid w:val="006E4D41"/>
    <w:rsid w:val="006E64FF"/>
    <w:rsid w:val="006E6838"/>
    <w:rsid w:val="006F0F6F"/>
    <w:rsid w:val="006F1D8F"/>
    <w:rsid w:val="00701AE3"/>
    <w:rsid w:val="00710944"/>
    <w:rsid w:val="00711428"/>
    <w:rsid w:val="007176B9"/>
    <w:rsid w:val="00721AAE"/>
    <w:rsid w:val="00721AD4"/>
    <w:rsid w:val="00721CF3"/>
    <w:rsid w:val="007269C1"/>
    <w:rsid w:val="00727781"/>
    <w:rsid w:val="00732949"/>
    <w:rsid w:val="00733637"/>
    <w:rsid w:val="007336CF"/>
    <w:rsid w:val="0073381A"/>
    <w:rsid w:val="007428D0"/>
    <w:rsid w:val="00746C73"/>
    <w:rsid w:val="0075397B"/>
    <w:rsid w:val="00760326"/>
    <w:rsid w:val="0076184D"/>
    <w:rsid w:val="00762182"/>
    <w:rsid w:val="0076557D"/>
    <w:rsid w:val="00774ED0"/>
    <w:rsid w:val="007756BA"/>
    <w:rsid w:val="00775DD8"/>
    <w:rsid w:val="0077684E"/>
    <w:rsid w:val="00776B96"/>
    <w:rsid w:val="0078087C"/>
    <w:rsid w:val="00780E6C"/>
    <w:rsid w:val="00780F76"/>
    <w:rsid w:val="00781B02"/>
    <w:rsid w:val="00784AA3"/>
    <w:rsid w:val="00784BA9"/>
    <w:rsid w:val="0078505F"/>
    <w:rsid w:val="00791807"/>
    <w:rsid w:val="00794667"/>
    <w:rsid w:val="007A1D0E"/>
    <w:rsid w:val="007A499A"/>
    <w:rsid w:val="007A5631"/>
    <w:rsid w:val="007B050C"/>
    <w:rsid w:val="007B2115"/>
    <w:rsid w:val="007B40C5"/>
    <w:rsid w:val="007B4F5A"/>
    <w:rsid w:val="007C4206"/>
    <w:rsid w:val="007C7B34"/>
    <w:rsid w:val="007D0229"/>
    <w:rsid w:val="007D4180"/>
    <w:rsid w:val="007D496D"/>
    <w:rsid w:val="007E2286"/>
    <w:rsid w:val="007E2852"/>
    <w:rsid w:val="007E3366"/>
    <w:rsid w:val="007E4A41"/>
    <w:rsid w:val="007E69BA"/>
    <w:rsid w:val="007E6D34"/>
    <w:rsid w:val="007E7921"/>
    <w:rsid w:val="007F224A"/>
    <w:rsid w:val="007F43A0"/>
    <w:rsid w:val="00800BB2"/>
    <w:rsid w:val="00804ABD"/>
    <w:rsid w:val="008052CA"/>
    <w:rsid w:val="00806395"/>
    <w:rsid w:val="00806664"/>
    <w:rsid w:val="008066F9"/>
    <w:rsid w:val="008067C0"/>
    <w:rsid w:val="008077BE"/>
    <w:rsid w:val="00814DDF"/>
    <w:rsid w:val="008167C0"/>
    <w:rsid w:val="00820477"/>
    <w:rsid w:val="008215EA"/>
    <w:rsid w:val="008254ED"/>
    <w:rsid w:val="008312DD"/>
    <w:rsid w:val="00834DDB"/>
    <w:rsid w:val="008376AD"/>
    <w:rsid w:val="00837D26"/>
    <w:rsid w:val="00841744"/>
    <w:rsid w:val="00850DA6"/>
    <w:rsid w:val="0085116E"/>
    <w:rsid w:val="00851F47"/>
    <w:rsid w:val="00856579"/>
    <w:rsid w:val="008569E2"/>
    <w:rsid w:val="008578B5"/>
    <w:rsid w:val="00860227"/>
    <w:rsid w:val="008622A1"/>
    <w:rsid w:val="00867BFB"/>
    <w:rsid w:val="008725DB"/>
    <w:rsid w:val="00873FE4"/>
    <w:rsid w:val="00876837"/>
    <w:rsid w:val="0087743B"/>
    <w:rsid w:val="00877C12"/>
    <w:rsid w:val="0088089D"/>
    <w:rsid w:val="0088265C"/>
    <w:rsid w:val="00882775"/>
    <w:rsid w:val="00891BBA"/>
    <w:rsid w:val="0089265B"/>
    <w:rsid w:val="0089427D"/>
    <w:rsid w:val="008960E6"/>
    <w:rsid w:val="008A0763"/>
    <w:rsid w:val="008A3A2A"/>
    <w:rsid w:val="008B029E"/>
    <w:rsid w:val="008B0E18"/>
    <w:rsid w:val="008B14A3"/>
    <w:rsid w:val="008B1B0E"/>
    <w:rsid w:val="008B4116"/>
    <w:rsid w:val="008C1608"/>
    <w:rsid w:val="008C2B10"/>
    <w:rsid w:val="008C3218"/>
    <w:rsid w:val="008C7CD1"/>
    <w:rsid w:val="008D183A"/>
    <w:rsid w:val="008D3C01"/>
    <w:rsid w:val="008D51CE"/>
    <w:rsid w:val="008D574A"/>
    <w:rsid w:val="008E10F3"/>
    <w:rsid w:val="008E20E8"/>
    <w:rsid w:val="008E2751"/>
    <w:rsid w:val="008E344D"/>
    <w:rsid w:val="008E5906"/>
    <w:rsid w:val="008E65AC"/>
    <w:rsid w:val="008E7094"/>
    <w:rsid w:val="008F0799"/>
    <w:rsid w:val="008F41AC"/>
    <w:rsid w:val="008F5BC1"/>
    <w:rsid w:val="008F5E6B"/>
    <w:rsid w:val="008F6C0A"/>
    <w:rsid w:val="008F7448"/>
    <w:rsid w:val="00901777"/>
    <w:rsid w:val="00902996"/>
    <w:rsid w:val="00905567"/>
    <w:rsid w:val="00905A5C"/>
    <w:rsid w:val="0090615E"/>
    <w:rsid w:val="009109C5"/>
    <w:rsid w:val="00911442"/>
    <w:rsid w:val="009119B4"/>
    <w:rsid w:val="009126E2"/>
    <w:rsid w:val="00920387"/>
    <w:rsid w:val="00922053"/>
    <w:rsid w:val="00922CF6"/>
    <w:rsid w:val="009246FE"/>
    <w:rsid w:val="00925ED7"/>
    <w:rsid w:val="009403F2"/>
    <w:rsid w:val="00946D12"/>
    <w:rsid w:val="00951780"/>
    <w:rsid w:val="00954359"/>
    <w:rsid w:val="009546C3"/>
    <w:rsid w:val="00954DB2"/>
    <w:rsid w:val="009601C7"/>
    <w:rsid w:val="00964597"/>
    <w:rsid w:val="0096628F"/>
    <w:rsid w:val="00971F0A"/>
    <w:rsid w:val="00975101"/>
    <w:rsid w:val="00975739"/>
    <w:rsid w:val="0098163C"/>
    <w:rsid w:val="00983012"/>
    <w:rsid w:val="00994632"/>
    <w:rsid w:val="009A4EBF"/>
    <w:rsid w:val="009A5566"/>
    <w:rsid w:val="009A5C64"/>
    <w:rsid w:val="009A5C8C"/>
    <w:rsid w:val="009A6571"/>
    <w:rsid w:val="009A6E69"/>
    <w:rsid w:val="009B265B"/>
    <w:rsid w:val="009B4396"/>
    <w:rsid w:val="009B4660"/>
    <w:rsid w:val="009B5856"/>
    <w:rsid w:val="009B5B5C"/>
    <w:rsid w:val="009B68AF"/>
    <w:rsid w:val="009C4146"/>
    <w:rsid w:val="009C6C41"/>
    <w:rsid w:val="009D0073"/>
    <w:rsid w:val="009D4A41"/>
    <w:rsid w:val="009D6530"/>
    <w:rsid w:val="009D6F8A"/>
    <w:rsid w:val="009E1CC7"/>
    <w:rsid w:val="009E5F31"/>
    <w:rsid w:val="009E696F"/>
    <w:rsid w:val="009F0E60"/>
    <w:rsid w:val="009F2749"/>
    <w:rsid w:val="009F4F86"/>
    <w:rsid w:val="009F51B1"/>
    <w:rsid w:val="009F713D"/>
    <w:rsid w:val="009F7AF4"/>
    <w:rsid w:val="00A02D8F"/>
    <w:rsid w:val="00A03EFE"/>
    <w:rsid w:val="00A05C2E"/>
    <w:rsid w:val="00A07B61"/>
    <w:rsid w:val="00A07D46"/>
    <w:rsid w:val="00A2302D"/>
    <w:rsid w:val="00A244F0"/>
    <w:rsid w:val="00A27D78"/>
    <w:rsid w:val="00A33CF9"/>
    <w:rsid w:val="00A400B0"/>
    <w:rsid w:val="00A407C6"/>
    <w:rsid w:val="00A42F1A"/>
    <w:rsid w:val="00A437F3"/>
    <w:rsid w:val="00A45A00"/>
    <w:rsid w:val="00A46003"/>
    <w:rsid w:val="00A525F9"/>
    <w:rsid w:val="00A53CBA"/>
    <w:rsid w:val="00A54B81"/>
    <w:rsid w:val="00A55D99"/>
    <w:rsid w:val="00A56E18"/>
    <w:rsid w:val="00A637B4"/>
    <w:rsid w:val="00A65CF5"/>
    <w:rsid w:val="00A72967"/>
    <w:rsid w:val="00A73C27"/>
    <w:rsid w:val="00A75F57"/>
    <w:rsid w:val="00A77891"/>
    <w:rsid w:val="00A825D4"/>
    <w:rsid w:val="00A825EC"/>
    <w:rsid w:val="00A830AA"/>
    <w:rsid w:val="00A85649"/>
    <w:rsid w:val="00A87C1A"/>
    <w:rsid w:val="00A908BE"/>
    <w:rsid w:val="00A92C57"/>
    <w:rsid w:val="00A9377E"/>
    <w:rsid w:val="00A93C75"/>
    <w:rsid w:val="00A93DF4"/>
    <w:rsid w:val="00A97CC9"/>
    <w:rsid w:val="00AA1D84"/>
    <w:rsid w:val="00AA2EBD"/>
    <w:rsid w:val="00AA3BBC"/>
    <w:rsid w:val="00AA4008"/>
    <w:rsid w:val="00AA7011"/>
    <w:rsid w:val="00AB2EDA"/>
    <w:rsid w:val="00AB3BE5"/>
    <w:rsid w:val="00AB4876"/>
    <w:rsid w:val="00AB7A2A"/>
    <w:rsid w:val="00AC17D7"/>
    <w:rsid w:val="00AC798A"/>
    <w:rsid w:val="00AD7D11"/>
    <w:rsid w:val="00AE0189"/>
    <w:rsid w:val="00AE0F35"/>
    <w:rsid w:val="00AE10D6"/>
    <w:rsid w:val="00AE17AE"/>
    <w:rsid w:val="00AE4B02"/>
    <w:rsid w:val="00AE4D35"/>
    <w:rsid w:val="00AE68AB"/>
    <w:rsid w:val="00AF3637"/>
    <w:rsid w:val="00AF3F69"/>
    <w:rsid w:val="00AF50CC"/>
    <w:rsid w:val="00AF7AAD"/>
    <w:rsid w:val="00B00A54"/>
    <w:rsid w:val="00B020F0"/>
    <w:rsid w:val="00B0446A"/>
    <w:rsid w:val="00B048A0"/>
    <w:rsid w:val="00B10B29"/>
    <w:rsid w:val="00B158EE"/>
    <w:rsid w:val="00B16495"/>
    <w:rsid w:val="00B16895"/>
    <w:rsid w:val="00B16C97"/>
    <w:rsid w:val="00B24801"/>
    <w:rsid w:val="00B30CBB"/>
    <w:rsid w:val="00B3430D"/>
    <w:rsid w:val="00B37401"/>
    <w:rsid w:val="00B37869"/>
    <w:rsid w:val="00B41D5F"/>
    <w:rsid w:val="00B45671"/>
    <w:rsid w:val="00B458A8"/>
    <w:rsid w:val="00B60081"/>
    <w:rsid w:val="00B61499"/>
    <w:rsid w:val="00B6159B"/>
    <w:rsid w:val="00B6184B"/>
    <w:rsid w:val="00B62AE2"/>
    <w:rsid w:val="00B63551"/>
    <w:rsid w:val="00B65A3E"/>
    <w:rsid w:val="00B65A8A"/>
    <w:rsid w:val="00B669A1"/>
    <w:rsid w:val="00B77B9F"/>
    <w:rsid w:val="00B80597"/>
    <w:rsid w:val="00B8126B"/>
    <w:rsid w:val="00B81DE6"/>
    <w:rsid w:val="00B84DD4"/>
    <w:rsid w:val="00B87CCE"/>
    <w:rsid w:val="00B9535A"/>
    <w:rsid w:val="00B970FF"/>
    <w:rsid w:val="00BA2EF9"/>
    <w:rsid w:val="00BA58BD"/>
    <w:rsid w:val="00BA58FE"/>
    <w:rsid w:val="00BA5C01"/>
    <w:rsid w:val="00BA7883"/>
    <w:rsid w:val="00BA7D4C"/>
    <w:rsid w:val="00BB021F"/>
    <w:rsid w:val="00BB7A00"/>
    <w:rsid w:val="00BC097C"/>
    <w:rsid w:val="00BC4F41"/>
    <w:rsid w:val="00BC5382"/>
    <w:rsid w:val="00BC53C1"/>
    <w:rsid w:val="00BC5B11"/>
    <w:rsid w:val="00BC60D6"/>
    <w:rsid w:val="00BC6291"/>
    <w:rsid w:val="00BD03F5"/>
    <w:rsid w:val="00BD0BD5"/>
    <w:rsid w:val="00BD25BC"/>
    <w:rsid w:val="00BD2A70"/>
    <w:rsid w:val="00BD3A9E"/>
    <w:rsid w:val="00BD508F"/>
    <w:rsid w:val="00BD5C69"/>
    <w:rsid w:val="00BD77CD"/>
    <w:rsid w:val="00BE02C2"/>
    <w:rsid w:val="00BE10F3"/>
    <w:rsid w:val="00BE22CE"/>
    <w:rsid w:val="00BE56E3"/>
    <w:rsid w:val="00BE58CF"/>
    <w:rsid w:val="00BE6E8F"/>
    <w:rsid w:val="00BE79F0"/>
    <w:rsid w:val="00BF05CD"/>
    <w:rsid w:val="00BF3819"/>
    <w:rsid w:val="00BF3924"/>
    <w:rsid w:val="00C0089D"/>
    <w:rsid w:val="00C035B2"/>
    <w:rsid w:val="00C0560E"/>
    <w:rsid w:val="00C06C85"/>
    <w:rsid w:val="00C107B0"/>
    <w:rsid w:val="00C1165F"/>
    <w:rsid w:val="00C11B76"/>
    <w:rsid w:val="00C13EAD"/>
    <w:rsid w:val="00C157E9"/>
    <w:rsid w:val="00C216EC"/>
    <w:rsid w:val="00C242AF"/>
    <w:rsid w:val="00C31D96"/>
    <w:rsid w:val="00C333EC"/>
    <w:rsid w:val="00C34A37"/>
    <w:rsid w:val="00C37436"/>
    <w:rsid w:val="00C40DB0"/>
    <w:rsid w:val="00C420DB"/>
    <w:rsid w:val="00C425AB"/>
    <w:rsid w:val="00C441DE"/>
    <w:rsid w:val="00C448FF"/>
    <w:rsid w:val="00C4513C"/>
    <w:rsid w:val="00C46181"/>
    <w:rsid w:val="00C5213D"/>
    <w:rsid w:val="00C5234E"/>
    <w:rsid w:val="00C53A70"/>
    <w:rsid w:val="00C5525F"/>
    <w:rsid w:val="00C559EA"/>
    <w:rsid w:val="00C60747"/>
    <w:rsid w:val="00C608AA"/>
    <w:rsid w:val="00C616C9"/>
    <w:rsid w:val="00C61FFE"/>
    <w:rsid w:val="00C67634"/>
    <w:rsid w:val="00C700F5"/>
    <w:rsid w:val="00C746C6"/>
    <w:rsid w:val="00C74A60"/>
    <w:rsid w:val="00C809E2"/>
    <w:rsid w:val="00C87FE5"/>
    <w:rsid w:val="00C90A74"/>
    <w:rsid w:val="00C93CC6"/>
    <w:rsid w:val="00CA3D5C"/>
    <w:rsid w:val="00CA4071"/>
    <w:rsid w:val="00CA589A"/>
    <w:rsid w:val="00CA7B38"/>
    <w:rsid w:val="00CA7BF6"/>
    <w:rsid w:val="00CB0133"/>
    <w:rsid w:val="00CB131B"/>
    <w:rsid w:val="00CB1B23"/>
    <w:rsid w:val="00CB2DF5"/>
    <w:rsid w:val="00CC143A"/>
    <w:rsid w:val="00CC4A15"/>
    <w:rsid w:val="00CD007A"/>
    <w:rsid w:val="00CD510C"/>
    <w:rsid w:val="00CD66E8"/>
    <w:rsid w:val="00CE18B9"/>
    <w:rsid w:val="00CE1CD8"/>
    <w:rsid w:val="00CE36D7"/>
    <w:rsid w:val="00CE470B"/>
    <w:rsid w:val="00CE7231"/>
    <w:rsid w:val="00CF1E3B"/>
    <w:rsid w:val="00CF2783"/>
    <w:rsid w:val="00CF2EA4"/>
    <w:rsid w:val="00CF373E"/>
    <w:rsid w:val="00CF528B"/>
    <w:rsid w:val="00CF7BC1"/>
    <w:rsid w:val="00D00BEF"/>
    <w:rsid w:val="00D0147F"/>
    <w:rsid w:val="00D03592"/>
    <w:rsid w:val="00D03E1C"/>
    <w:rsid w:val="00D0522C"/>
    <w:rsid w:val="00D07210"/>
    <w:rsid w:val="00D10967"/>
    <w:rsid w:val="00D138F9"/>
    <w:rsid w:val="00D161BD"/>
    <w:rsid w:val="00D17036"/>
    <w:rsid w:val="00D17262"/>
    <w:rsid w:val="00D20D72"/>
    <w:rsid w:val="00D20E25"/>
    <w:rsid w:val="00D21B72"/>
    <w:rsid w:val="00D224F4"/>
    <w:rsid w:val="00D263D4"/>
    <w:rsid w:val="00D271CB"/>
    <w:rsid w:val="00D3109F"/>
    <w:rsid w:val="00D34F49"/>
    <w:rsid w:val="00D40519"/>
    <w:rsid w:val="00D4387E"/>
    <w:rsid w:val="00D44455"/>
    <w:rsid w:val="00D44747"/>
    <w:rsid w:val="00D45D2D"/>
    <w:rsid w:val="00D473DA"/>
    <w:rsid w:val="00D479D4"/>
    <w:rsid w:val="00D51C77"/>
    <w:rsid w:val="00D53266"/>
    <w:rsid w:val="00D54773"/>
    <w:rsid w:val="00D5516B"/>
    <w:rsid w:val="00D56DE6"/>
    <w:rsid w:val="00D6126D"/>
    <w:rsid w:val="00D6157D"/>
    <w:rsid w:val="00D6346F"/>
    <w:rsid w:val="00D64CC0"/>
    <w:rsid w:val="00D655EF"/>
    <w:rsid w:val="00D65663"/>
    <w:rsid w:val="00D65C95"/>
    <w:rsid w:val="00D72FB5"/>
    <w:rsid w:val="00D76273"/>
    <w:rsid w:val="00D77489"/>
    <w:rsid w:val="00D77837"/>
    <w:rsid w:val="00D82105"/>
    <w:rsid w:val="00D826AA"/>
    <w:rsid w:val="00D85376"/>
    <w:rsid w:val="00D87C50"/>
    <w:rsid w:val="00D93977"/>
    <w:rsid w:val="00D9531A"/>
    <w:rsid w:val="00D95D85"/>
    <w:rsid w:val="00D96F51"/>
    <w:rsid w:val="00DA0562"/>
    <w:rsid w:val="00DA17F6"/>
    <w:rsid w:val="00DA3B87"/>
    <w:rsid w:val="00DA4E0C"/>
    <w:rsid w:val="00DA5491"/>
    <w:rsid w:val="00DA5A6A"/>
    <w:rsid w:val="00DA728A"/>
    <w:rsid w:val="00DB1E4B"/>
    <w:rsid w:val="00DB6310"/>
    <w:rsid w:val="00DB693B"/>
    <w:rsid w:val="00DC00BC"/>
    <w:rsid w:val="00DC1E99"/>
    <w:rsid w:val="00DC1F1C"/>
    <w:rsid w:val="00DC4FD6"/>
    <w:rsid w:val="00DD16CF"/>
    <w:rsid w:val="00DD5219"/>
    <w:rsid w:val="00DD7C63"/>
    <w:rsid w:val="00DE2CEB"/>
    <w:rsid w:val="00DE4FC2"/>
    <w:rsid w:val="00DF1534"/>
    <w:rsid w:val="00DF22A2"/>
    <w:rsid w:val="00DF2510"/>
    <w:rsid w:val="00DF5B69"/>
    <w:rsid w:val="00DF60BE"/>
    <w:rsid w:val="00DF60F5"/>
    <w:rsid w:val="00E00417"/>
    <w:rsid w:val="00E01184"/>
    <w:rsid w:val="00E01AC9"/>
    <w:rsid w:val="00E01DE9"/>
    <w:rsid w:val="00E02CD6"/>
    <w:rsid w:val="00E04C30"/>
    <w:rsid w:val="00E07146"/>
    <w:rsid w:val="00E11D5B"/>
    <w:rsid w:val="00E12A6F"/>
    <w:rsid w:val="00E15B98"/>
    <w:rsid w:val="00E208CB"/>
    <w:rsid w:val="00E2113D"/>
    <w:rsid w:val="00E230EF"/>
    <w:rsid w:val="00E2312A"/>
    <w:rsid w:val="00E2409E"/>
    <w:rsid w:val="00E30815"/>
    <w:rsid w:val="00E31DE1"/>
    <w:rsid w:val="00E327F0"/>
    <w:rsid w:val="00E33703"/>
    <w:rsid w:val="00E36D29"/>
    <w:rsid w:val="00E370E1"/>
    <w:rsid w:val="00E4074A"/>
    <w:rsid w:val="00E43B75"/>
    <w:rsid w:val="00E51BDF"/>
    <w:rsid w:val="00E56710"/>
    <w:rsid w:val="00E60926"/>
    <w:rsid w:val="00E66307"/>
    <w:rsid w:val="00E76827"/>
    <w:rsid w:val="00E76F4E"/>
    <w:rsid w:val="00E80AFD"/>
    <w:rsid w:val="00E83A45"/>
    <w:rsid w:val="00E84B26"/>
    <w:rsid w:val="00E87769"/>
    <w:rsid w:val="00E9078B"/>
    <w:rsid w:val="00E90BF0"/>
    <w:rsid w:val="00E91CB7"/>
    <w:rsid w:val="00E91E79"/>
    <w:rsid w:val="00E959EB"/>
    <w:rsid w:val="00E97FEF"/>
    <w:rsid w:val="00EA0A61"/>
    <w:rsid w:val="00EA1684"/>
    <w:rsid w:val="00EA6584"/>
    <w:rsid w:val="00EA662E"/>
    <w:rsid w:val="00EA671F"/>
    <w:rsid w:val="00EB1403"/>
    <w:rsid w:val="00EB2876"/>
    <w:rsid w:val="00EB2D4F"/>
    <w:rsid w:val="00EB65F7"/>
    <w:rsid w:val="00EB7D59"/>
    <w:rsid w:val="00EC23D3"/>
    <w:rsid w:val="00EC28FB"/>
    <w:rsid w:val="00EC2B82"/>
    <w:rsid w:val="00EC2BAD"/>
    <w:rsid w:val="00EC5373"/>
    <w:rsid w:val="00EC6EF7"/>
    <w:rsid w:val="00ED04FB"/>
    <w:rsid w:val="00ED3A2B"/>
    <w:rsid w:val="00ED7DF0"/>
    <w:rsid w:val="00EE0A6D"/>
    <w:rsid w:val="00EE17B5"/>
    <w:rsid w:val="00EE6F4F"/>
    <w:rsid w:val="00EE6FE5"/>
    <w:rsid w:val="00EE7059"/>
    <w:rsid w:val="00EE75F0"/>
    <w:rsid w:val="00EF09D2"/>
    <w:rsid w:val="00EF0F8C"/>
    <w:rsid w:val="00EF2127"/>
    <w:rsid w:val="00EF55EC"/>
    <w:rsid w:val="00EF743C"/>
    <w:rsid w:val="00EF7C49"/>
    <w:rsid w:val="00F0045D"/>
    <w:rsid w:val="00F051E2"/>
    <w:rsid w:val="00F05AEF"/>
    <w:rsid w:val="00F05F9A"/>
    <w:rsid w:val="00F10017"/>
    <w:rsid w:val="00F1106E"/>
    <w:rsid w:val="00F11D81"/>
    <w:rsid w:val="00F12EFE"/>
    <w:rsid w:val="00F1334C"/>
    <w:rsid w:val="00F14633"/>
    <w:rsid w:val="00F21775"/>
    <w:rsid w:val="00F26BCB"/>
    <w:rsid w:val="00F27479"/>
    <w:rsid w:val="00F310F3"/>
    <w:rsid w:val="00F315C3"/>
    <w:rsid w:val="00F32958"/>
    <w:rsid w:val="00F35697"/>
    <w:rsid w:val="00F35ACD"/>
    <w:rsid w:val="00F40407"/>
    <w:rsid w:val="00F42CEF"/>
    <w:rsid w:val="00F51761"/>
    <w:rsid w:val="00F5238A"/>
    <w:rsid w:val="00F5308B"/>
    <w:rsid w:val="00F549E3"/>
    <w:rsid w:val="00F54A10"/>
    <w:rsid w:val="00F559E7"/>
    <w:rsid w:val="00F55C5C"/>
    <w:rsid w:val="00F55DAC"/>
    <w:rsid w:val="00F62C08"/>
    <w:rsid w:val="00F6331A"/>
    <w:rsid w:val="00F66C0C"/>
    <w:rsid w:val="00F677C3"/>
    <w:rsid w:val="00F67ABA"/>
    <w:rsid w:val="00F72999"/>
    <w:rsid w:val="00F73E01"/>
    <w:rsid w:val="00F8269F"/>
    <w:rsid w:val="00F82F7C"/>
    <w:rsid w:val="00F83EFA"/>
    <w:rsid w:val="00F851A4"/>
    <w:rsid w:val="00F854CD"/>
    <w:rsid w:val="00F85AEE"/>
    <w:rsid w:val="00F94A91"/>
    <w:rsid w:val="00F9714A"/>
    <w:rsid w:val="00FA006F"/>
    <w:rsid w:val="00FA2A53"/>
    <w:rsid w:val="00FA2D19"/>
    <w:rsid w:val="00FA3AF6"/>
    <w:rsid w:val="00FA3C24"/>
    <w:rsid w:val="00FA7528"/>
    <w:rsid w:val="00FA7A33"/>
    <w:rsid w:val="00FB4CFA"/>
    <w:rsid w:val="00FB5414"/>
    <w:rsid w:val="00FB5A0F"/>
    <w:rsid w:val="00FB6F4C"/>
    <w:rsid w:val="00FC2856"/>
    <w:rsid w:val="00FD2C4E"/>
    <w:rsid w:val="00FD64DA"/>
    <w:rsid w:val="00FD6846"/>
    <w:rsid w:val="00FD6E0C"/>
    <w:rsid w:val="00FE0A6D"/>
    <w:rsid w:val="00FE0F23"/>
    <w:rsid w:val="00FE1132"/>
    <w:rsid w:val="00FE2C0F"/>
    <w:rsid w:val="00FE42ED"/>
    <w:rsid w:val="00FE7571"/>
    <w:rsid w:val="00FF210F"/>
    <w:rsid w:val="00FF32E4"/>
    <w:rsid w:val="00FF37D8"/>
    <w:rsid w:val="00FF56AD"/>
    <w:rsid w:val="00FF631A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2BF4F5"/>
  <w15:docId w15:val="{8E7AABB6-59A6-4DA0-BE60-590080C1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6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7">
    <w:name w:val="Balloon Text"/>
    <w:basedOn w:val="a"/>
    <w:link w:val="a8"/>
    <w:uiPriority w:val="99"/>
    <w:semiHidden/>
    <w:rsid w:val="00CF7BC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60FD4"/>
    <w:pPr>
      <w:ind w:left="720"/>
      <w:contextualSpacing/>
    </w:pPr>
  </w:style>
  <w:style w:type="character" w:customStyle="1" w:styleId="a4">
    <w:name w:val="Верхний колонтитул Знак"/>
    <w:link w:val="a3"/>
    <w:rsid w:val="00D20D72"/>
  </w:style>
  <w:style w:type="character" w:styleId="ab">
    <w:name w:val="annotation reference"/>
    <w:basedOn w:val="a0"/>
    <w:rsid w:val="0075397B"/>
    <w:rPr>
      <w:sz w:val="16"/>
      <w:szCs w:val="16"/>
    </w:rPr>
  </w:style>
  <w:style w:type="paragraph" w:styleId="ac">
    <w:name w:val="annotation text"/>
    <w:basedOn w:val="a"/>
    <w:link w:val="ad"/>
    <w:rsid w:val="0075397B"/>
  </w:style>
  <w:style w:type="character" w:customStyle="1" w:styleId="ad">
    <w:name w:val="Текст примечания Знак"/>
    <w:basedOn w:val="a0"/>
    <w:link w:val="ac"/>
    <w:rsid w:val="0075397B"/>
    <w:rPr>
      <w:rFonts w:ascii="Times New Roman CYR" w:hAnsi="Times New Roman CYR"/>
    </w:rPr>
  </w:style>
  <w:style w:type="character" w:customStyle="1" w:styleId="a8">
    <w:name w:val="Текст выноски Знак"/>
    <w:link w:val="a7"/>
    <w:uiPriority w:val="99"/>
    <w:semiHidden/>
    <w:locked/>
    <w:rsid w:val="00416D59"/>
    <w:rPr>
      <w:rFonts w:ascii="Tahoma" w:hAnsi="Tahoma" w:cs="Tahoma"/>
      <w:sz w:val="16"/>
      <w:szCs w:val="16"/>
    </w:rPr>
  </w:style>
  <w:style w:type="paragraph" w:styleId="ae">
    <w:name w:val="annotation subject"/>
    <w:basedOn w:val="ac"/>
    <w:next w:val="ac"/>
    <w:link w:val="af"/>
    <w:semiHidden/>
    <w:unhideWhenUsed/>
    <w:rsid w:val="008376AD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8376AD"/>
    <w:rPr>
      <w:rFonts w:ascii="Times New Roman CYR" w:hAnsi="Times New Roman CYR"/>
      <w:b/>
      <w:bCs/>
    </w:rPr>
  </w:style>
  <w:style w:type="paragraph" w:styleId="af0">
    <w:name w:val="Normal (Web)"/>
    <w:basedOn w:val="a"/>
    <w:uiPriority w:val="99"/>
    <w:semiHidden/>
    <w:unhideWhenUsed/>
    <w:rsid w:val="00EF09D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styleId="af1">
    <w:name w:val="Revision"/>
    <w:hidden/>
    <w:uiPriority w:val="99"/>
    <w:semiHidden/>
    <w:rsid w:val="00195E4B"/>
    <w:rPr>
      <w:rFonts w:ascii="Times New Roman CYR" w:hAnsi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F9D4C3-5F2C-4349-A77B-8ED3BE815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1502</Words>
  <Characters>8567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DRAGa</Company>
  <LinksUpToDate>false</LinksUpToDate>
  <CharactersWithSpaces>10049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Андрицко Николай Васильевич</dc:creator>
  <cp:lastModifiedBy>Петкевич Владлена Эдмундовна</cp:lastModifiedBy>
  <cp:revision>8</cp:revision>
  <cp:lastPrinted>2024-05-29T05:50:00Z</cp:lastPrinted>
  <dcterms:created xsi:type="dcterms:W3CDTF">2024-09-26T09:44:00Z</dcterms:created>
  <dcterms:modified xsi:type="dcterms:W3CDTF">2025-10-30T09:47:00Z</dcterms:modified>
</cp:coreProperties>
</file>